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2EC" w:rsidRPr="00C647E5" w:rsidRDefault="002C02EC" w:rsidP="00C876D1">
      <w:pPr>
        <w:spacing w:before="240" w:line="276" w:lineRule="auto"/>
        <w:rPr>
          <w:rFonts w:cs="Arial"/>
          <w:sz w:val="20"/>
          <w:lang w:val="en-ZA"/>
        </w:rPr>
      </w:pPr>
    </w:p>
    <w:p w:rsidR="002C02EC" w:rsidRPr="00C647E5" w:rsidRDefault="002C02EC" w:rsidP="00C876D1">
      <w:pPr>
        <w:spacing w:before="240" w:line="276" w:lineRule="auto"/>
        <w:rPr>
          <w:rFonts w:cs="Arial"/>
          <w:sz w:val="20"/>
          <w:lang w:val="en-ZA"/>
        </w:rPr>
      </w:pPr>
    </w:p>
    <w:p w:rsidR="002C02EC" w:rsidRPr="00C647E5" w:rsidRDefault="002C02EC" w:rsidP="00C876D1">
      <w:pPr>
        <w:spacing w:before="240" w:line="276" w:lineRule="auto"/>
        <w:rPr>
          <w:rFonts w:cs="Arial"/>
          <w:sz w:val="20"/>
          <w:lang w:val="en-ZA"/>
        </w:rPr>
      </w:pPr>
    </w:p>
    <w:p w:rsidR="002C02EC" w:rsidRPr="00C647E5" w:rsidRDefault="002C02EC" w:rsidP="00C876D1">
      <w:pPr>
        <w:spacing w:before="240" w:line="276" w:lineRule="auto"/>
        <w:rPr>
          <w:rFonts w:cs="Arial"/>
          <w:sz w:val="20"/>
          <w:lang w:val="en-ZA"/>
        </w:rPr>
      </w:pPr>
    </w:p>
    <w:p w:rsidR="002C02EC" w:rsidRPr="00C647E5" w:rsidRDefault="00C4254E"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SARS </w:t>
      </w:r>
      <w:r w:rsidR="002C02EC" w:rsidRPr="00C647E5">
        <w:rPr>
          <w:rFonts w:ascii="Arial" w:hAnsi="Arial" w:cs="Arial"/>
          <w:sz w:val="32"/>
          <w:szCs w:val="32"/>
          <w:lang w:val="en-ZA"/>
        </w:rPr>
        <w:t xml:space="preserve">RFP </w:t>
      </w:r>
      <w:r w:rsidR="00D13FBE">
        <w:rPr>
          <w:rFonts w:ascii="Arial" w:hAnsi="Arial" w:cs="Arial"/>
          <w:sz w:val="32"/>
          <w:szCs w:val="32"/>
          <w:lang w:val="en-ZA"/>
        </w:rPr>
        <w:t>09</w:t>
      </w:r>
      <w:r w:rsidR="001A5C0D">
        <w:rPr>
          <w:rFonts w:ascii="Arial" w:hAnsi="Arial" w:cs="Arial"/>
          <w:sz w:val="32"/>
          <w:szCs w:val="32"/>
          <w:lang w:val="en-ZA"/>
        </w:rPr>
        <w:t>-201</w:t>
      </w:r>
      <w:r w:rsidR="00D13FBE">
        <w:rPr>
          <w:rFonts w:ascii="Arial" w:hAnsi="Arial" w:cs="Arial"/>
          <w:sz w:val="32"/>
          <w:szCs w:val="32"/>
          <w:lang w:val="en-ZA"/>
        </w:rPr>
        <w:t>7</w:t>
      </w:r>
    </w:p>
    <w:p w:rsidR="002C02EC" w:rsidRDefault="002C02EC" w:rsidP="00C876D1">
      <w:pPr>
        <w:spacing w:before="240" w:line="276" w:lineRule="auto"/>
        <w:rPr>
          <w:rFonts w:cs="Arial"/>
          <w:sz w:val="32"/>
          <w:szCs w:val="32"/>
          <w:lang w:val="en-ZA"/>
        </w:rPr>
      </w:pPr>
    </w:p>
    <w:p w:rsidR="003A60F6" w:rsidRDefault="003A60F6" w:rsidP="00C876D1">
      <w:pPr>
        <w:spacing w:before="240" w:line="276" w:lineRule="auto"/>
        <w:rPr>
          <w:rFonts w:cs="Arial"/>
          <w:sz w:val="32"/>
          <w:szCs w:val="32"/>
          <w:lang w:val="en-ZA"/>
        </w:rPr>
      </w:pPr>
    </w:p>
    <w:p w:rsidR="003A60F6" w:rsidRPr="00C647E5" w:rsidRDefault="003A60F6" w:rsidP="00C876D1">
      <w:pPr>
        <w:spacing w:before="240" w:line="276" w:lineRule="auto"/>
        <w:rPr>
          <w:rFonts w:cs="Arial"/>
          <w:sz w:val="32"/>
          <w:szCs w:val="32"/>
          <w:lang w:val="en-ZA"/>
        </w:rPr>
      </w:pPr>
    </w:p>
    <w:p w:rsidR="002C02EC" w:rsidRPr="00C647E5" w:rsidRDefault="002C02EC" w:rsidP="002B7EFF">
      <w:pPr>
        <w:rPr>
          <w:rFonts w:cs="Arial"/>
          <w:sz w:val="32"/>
          <w:szCs w:val="32"/>
        </w:rPr>
      </w:pPr>
    </w:p>
    <w:p w:rsidR="001C1625" w:rsidRPr="001C1625" w:rsidRDefault="001C1625" w:rsidP="001C1625">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RENEWAL OF current VMWARE SOFTWARE SUPPORT AND SUBSCRIPTION (SnS) and the procurement of additional VMWARE SOFTWARE   </w:t>
      </w:r>
    </w:p>
    <w:p w:rsidR="008A10E0" w:rsidRPr="00C647E5" w:rsidRDefault="00505180" w:rsidP="008A10E0">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 </w:t>
      </w:r>
    </w:p>
    <w:p w:rsidR="002C02EC" w:rsidRDefault="002C02EC" w:rsidP="00775117">
      <w:pPr>
        <w:pStyle w:val="Cover"/>
        <w:spacing w:before="240" w:after="0" w:line="276" w:lineRule="auto"/>
        <w:rPr>
          <w:rFonts w:ascii="Arial" w:hAnsi="Arial" w:cs="Arial"/>
          <w:sz w:val="32"/>
          <w:szCs w:val="32"/>
          <w:lang w:val="en-ZA"/>
        </w:rPr>
      </w:pPr>
    </w:p>
    <w:p w:rsidR="003A60F6" w:rsidRDefault="003A60F6" w:rsidP="00775117">
      <w:pPr>
        <w:pStyle w:val="Cover"/>
        <w:spacing w:before="240" w:after="0" w:line="276" w:lineRule="auto"/>
        <w:rPr>
          <w:rFonts w:ascii="Arial" w:hAnsi="Arial" w:cs="Arial"/>
          <w:sz w:val="32"/>
          <w:szCs w:val="32"/>
          <w:lang w:val="en-ZA"/>
        </w:rPr>
      </w:pPr>
    </w:p>
    <w:p w:rsidR="003A60F6" w:rsidRPr="00C647E5" w:rsidRDefault="003A60F6" w:rsidP="00775117">
      <w:pPr>
        <w:pStyle w:val="Cover"/>
        <w:spacing w:before="240" w:after="0" w:line="276" w:lineRule="auto"/>
        <w:rPr>
          <w:rFonts w:ascii="Arial" w:hAnsi="Arial" w:cs="Arial"/>
          <w:sz w:val="32"/>
          <w:szCs w:val="32"/>
          <w:lang w:val="en-ZA"/>
        </w:rPr>
      </w:pPr>
    </w:p>
    <w:p w:rsidR="002C02EC" w:rsidRPr="00C647E5" w:rsidRDefault="002C02EC" w:rsidP="00775117">
      <w:pPr>
        <w:pStyle w:val="Cover"/>
        <w:spacing w:before="240" w:after="0" w:line="276" w:lineRule="auto"/>
        <w:rPr>
          <w:rFonts w:ascii="Arial" w:hAnsi="Arial" w:cs="Arial"/>
          <w:sz w:val="32"/>
          <w:szCs w:val="32"/>
          <w:lang w:val="en-ZA"/>
        </w:rPr>
      </w:pPr>
      <w:r w:rsidRPr="00C647E5">
        <w:rPr>
          <w:rFonts w:ascii="Arial" w:hAnsi="Arial" w:cs="Arial"/>
          <w:sz w:val="32"/>
          <w:szCs w:val="32"/>
          <w:lang w:val="en-ZA"/>
        </w:rPr>
        <w:t>Business requirements Specification</w:t>
      </w:r>
    </w:p>
    <w:p w:rsidR="00970CA9" w:rsidRPr="00C647E5" w:rsidRDefault="002C02EC" w:rsidP="00F26739">
      <w:pPr>
        <w:pStyle w:val="TOC1"/>
        <w:jc w:val="center"/>
        <w:rPr>
          <w:rFonts w:cs="Arial"/>
          <w:b/>
          <w:u w:val="single"/>
          <w:lang w:val="en-ZA"/>
        </w:rPr>
      </w:pPr>
      <w:r w:rsidRPr="00C647E5">
        <w:rPr>
          <w:rFonts w:cs="Arial"/>
          <w:lang w:val="en-ZA"/>
        </w:rPr>
        <w:br w:type="page"/>
      </w:r>
      <w:r w:rsidR="00970CA9" w:rsidRPr="00C647E5">
        <w:rPr>
          <w:rFonts w:cs="Arial"/>
          <w:b/>
          <w:u w:val="single"/>
          <w:lang w:val="en-ZA"/>
        </w:rPr>
        <w:lastRenderedPageBreak/>
        <w:t>Table of Contents</w:t>
      </w:r>
    </w:p>
    <w:p w:rsidR="00970CA9" w:rsidRPr="00C647E5" w:rsidRDefault="00970CA9" w:rsidP="00F26739">
      <w:pPr>
        <w:rPr>
          <w:rFonts w:cs="Arial"/>
          <w:lang w:val="en-ZA"/>
        </w:rPr>
      </w:pPr>
    </w:p>
    <w:p w:rsidR="00970CA9" w:rsidRPr="00C647E5" w:rsidRDefault="00970CA9" w:rsidP="00F26739">
      <w:pPr>
        <w:pStyle w:val="TOC1"/>
        <w:rPr>
          <w:rFonts w:cs="Arial"/>
          <w:lang w:val="en-ZA"/>
        </w:rPr>
      </w:pPr>
    </w:p>
    <w:p w:rsidR="00D13FBE" w:rsidRDefault="00873603">
      <w:pPr>
        <w:pStyle w:val="TOC1"/>
        <w:tabs>
          <w:tab w:val="left" w:pos="440"/>
          <w:tab w:val="right" w:leader="dot" w:pos="8778"/>
        </w:tabs>
        <w:rPr>
          <w:rFonts w:asciiTheme="minorHAnsi" w:eastAsiaTheme="minorEastAsia" w:hAnsiTheme="minorHAnsi" w:cstheme="minorBidi"/>
          <w:noProof/>
          <w:szCs w:val="22"/>
          <w:lang w:val="en-ZA"/>
        </w:rPr>
      </w:pPr>
      <w:r w:rsidRPr="00C647E5">
        <w:rPr>
          <w:rFonts w:cs="Arial"/>
          <w:caps/>
          <w:lang w:val="en-ZA"/>
        </w:rPr>
        <w:fldChar w:fldCharType="begin"/>
      </w:r>
      <w:r w:rsidRPr="00C647E5">
        <w:rPr>
          <w:rFonts w:cs="Arial"/>
          <w:caps/>
          <w:lang w:val="en-ZA"/>
        </w:rPr>
        <w:instrText xml:space="preserve"> TOC \h \z \t "level1,1,level2-head,2" </w:instrText>
      </w:r>
      <w:r w:rsidRPr="00C647E5">
        <w:rPr>
          <w:rFonts w:cs="Arial"/>
          <w:caps/>
          <w:lang w:val="en-ZA"/>
        </w:rPr>
        <w:fldChar w:fldCharType="separate"/>
      </w:r>
      <w:hyperlink w:anchor="_Toc483313286" w:history="1">
        <w:r w:rsidR="00D13FBE" w:rsidRPr="00DC3785">
          <w:rPr>
            <w:rStyle w:val="Hyperlink"/>
            <w:noProof/>
          </w:rPr>
          <w:t>1</w:t>
        </w:r>
        <w:r w:rsidR="00D13FBE">
          <w:rPr>
            <w:rFonts w:asciiTheme="minorHAnsi" w:eastAsiaTheme="minorEastAsia" w:hAnsiTheme="minorHAnsi" w:cstheme="minorBidi"/>
            <w:noProof/>
            <w:szCs w:val="22"/>
            <w:lang w:val="en-ZA"/>
          </w:rPr>
          <w:tab/>
        </w:r>
        <w:r w:rsidR="00D13FBE" w:rsidRPr="00DC3785">
          <w:rPr>
            <w:rStyle w:val="Hyperlink"/>
            <w:rFonts w:cs="Arial"/>
            <w:noProof/>
          </w:rPr>
          <w:t>Usage of Terms in this Document</w:t>
        </w:r>
        <w:r w:rsidR="00D13FBE">
          <w:rPr>
            <w:noProof/>
            <w:webHidden/>
          </w:rPr>
          <w:tab/>
        </w:r>
        <w:r w:rsidR="00D13FBE">
          <w:rPr>
            <w:noProof/>
            <w:webHidden/>
          </w:rPr>
          <w:fldChar w:fldCharType="begin"/>
        </w:r>
        <w:r w:rsidR="00D13FBE">
          <w:rPr>
            <w:noProof/>
            <w:webHidden/>
          </w:rPr>
          <w:instrText xml:space="preserve"> PAGEREF _Toc483313286 \h </w:instrText>
        </w:r>
        <w:r w:rsidR="00D13FBE">
          <w:rPr>
            <w:noProof/>
            <w:webHidden/>
          </w:rPr>
        </w:r>
        <w:r w:rsidR="00D13FBE">
          <w:rPr>
            <w:noProof/>
            <w:webHidden/>
          </w:rPr>
          <w:fldChar w:fldCharType="separate"/>
        </w:r>
        <w:r w:rsidR="00D13FBE">
          <w:rPr>
            <w:noProof/>
            <w:webHidden/>
          </w:rPr>
          <w:t>3</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87" w:history="1">
        <w:r w:rsidR="00D13FBE" w:rsidRPr="00DC3785">
          <w:rPr>
            <w:rStyle w:val="Hyperlink"/>
            <w:noProof/>
          </w:rPr>
          <w:t>1.1</w:t>
        </w:r>
        <w:r w:rsidR="00D13FBE">
          <w:rPr>
            <w:rFonts w:asciiTheme="minorHAnsi" w:eastAsiaTheme="minorEastAsia" w:hAnsiTheme="minorHAnsi" w:cstheme="minorBidi"/>
            <w:noProof/>
            <w:szCs w:val="22"/>
            <w:lang w:val="en-ZA"/>
          </w:rPr>
          <w:tab/>
        </w:r>
        <w:r w:rsidR="00D13FBE" w:rsidRPr="00DC3785">
          <w:rPr>
            <w:rStyle w:val="Hyperlink"/>
            <w:rFonts w:cs="Arial"/>
            <w:noProof/>
          </w:rPr>
          <w:t>References to Other Documents in the RFP pack</w:t>
        </w:r>
        <w:r w:rsidR="00D13FBE">
          <w:rPr>
            <w:noProof/>
            <w:webHidden/>
          </w:rPr>
          <w:tab/>
        </w:r>
        <w:r w:rsidR="00D13FBE">
          <w:rPr>
            <w:noProof/>
            <w:webHidden/>
          </w:rPr>
          <w:fldChar w:fldCharType="begin"/>
        </w:r>
        <w:r w:rsidR="00D13FBE">
          <w:rPr>
            <w:noProof/>
            <w:webHidden/>
          </w:rPr>
          <w:instrText xml:space="preserve"> PAGEREF _Toc483313287 \h </w:instrText>
        </w:r>
        <w:r w:rsidR="00D13FBE">
          <w:rPr>
            <w:noProof/>
            <w:webHidden/>
          </w:rPr>
        </w:r>
        <w:r w:rsidR="00D13FBE">
          <w:rPr>
            <w:noProof/>
            <w:webHidden/>
          </w:rPr>
          <w:fldChar w:fldCharType="separate"/>
        </w:r>
        <w:r w:rsidR="00D13FBE">
          <w:rPr>
            <w:noProof/>
            <w:webHidden/>
          </w:rPr>
          <w:t>3</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88" w:history="1">
        <w:r w:rsidR="00D13FBE" w:rsidRPr="00DC3785">
          <w:rPr>
            <w:rStyle w:val="Hyperlink"/>
            <w:noProof/>
          </w:rPr>
          <w:t>1.2</w:t>
        </w:r>
        <w:r w:rsidR="00D13FBE">
          <w:rPr>
            <w:rFonts w:asciiTheme="minorHAnsi" w:eastAsiaTheme="minorEastAsia" w:hAnsiTheme="minorHAnsi" w:cstheme="minorBidi"/>
            <w:noProof/>
            <w:szCs w:val="22"/>
            <w:lang w:val="en-ZA"/>
          </w:rPr>
          <w:tab/>
        </w:r>
        <w:r w:rsidR="00D13FBE" w:rsidRPr="00DC3785">
          <w:rPr>
            <w:rStyle w:val="Hyperlink"/>
            <w:rFonts w:cs="Arial"/>
            <w:noProof/>
          </w:rPr>
          <w:t>Glossary Table</w:t>
        </w:r>
        <w:r w:rsidR="00D13FBE">
          <w:rPr>
            <w:noProof/>
            <w:webHidden/>
          </w:rPr>
          <w:tab/>
        </w:r>
        <w:r w:rsidR="00D13FBE">
          <w:rPr>
            <w:noProof/>
            <w:webHidden/>
          </w:rPr>
          <w:fldChar w:fldCharType="begin"/>
        </w:r>
        <w:r w:rsidR="00D13FBE">
          <w:rPr>
            <w:noProof/>
            <w:webHidden/>
          </w:rPr>
          <w:instrText xml:space="preserve"> PAGEREF _Toc483313288 \h </w:instrText>
        </w:r>
        <w:r w:rsidR="00D13FBE">
          <w:rPr>
            <w:noProof/>
            <w:webHidden/>
          </w:rPr>
        </w:r>
        <w:r w:rsidR="00D13FBE">
          <w:rPr>
            <w:noProof/>
            <w:webHidden/>
          </w:rPr>
          <w:fldChar w:fldCharType="separate"/>
        </w:r>
        <w:r w:rsidR="00D13FBE">
          <w:rPr>
            <w:noProof/>
            <w:webHidden/>
          </w:rPr>
          <w:t>3</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89" w:history="1">
        <w:r w:rsidR="00D13FBE" w:rsidRPr="00DC3785">
          <w:rPr>
            <w:rStyle w:val="Hyperlink"/>
            <w:noProof/>
          </w:rPr>
          <w:t>1.3</w:t>
        </w:r>
        <w:r w:rsidR="00D13FBE">
          <w:rPr>
            <w:rFonts w:asciiTheme="minorHAnsi" w:eastAsiaTheme="minorEastAsia" w:hAnsiTheme="minorHAnsi" w:cstheme="minorBidi"/>
            <w:noProof/>
            <w:szCs w:val="22"/>
            <w:lang w:val="en-ZA"/>
          </w:rPr>
          <w:tab/>
        </w:r>
        <w:r w:rsidR="00D13FBE" w:rsidRPr="00DC3785">
          <w:rPr>
            <w:rStyle w:val="Hyperlink"/>
            <w:rFonts w:cs="Arial"/>
            <w:noProof/>
          </w:rPr>
          <w:t>Mandatory and Directory Requirements</w:t>
        </w:r>
        <w:r w:rsidR="00D13FBE">
          <w:rPr>
            <w:noProof/>
            <w:webHidden/>
          </w:rPr>
          <w:tab/>
        </w:r>
        <w:r w:rsidR="00D13FBE">
          <w:rPr>
            <w:noProof/>
            <w:webHidden/>
          </w:rPr>
          <w:fldChar w:fldCharType="begin"/>
        </w:r>
        <w:r w:rsidR="00D13FBE">
          <w:rPr>
            <w:noProof/>
            <w:webHidden/>
          </w:rPr>
          <w:instrText xml:space="preserve"> PAGEREF _Toc483313289 \h </w:instrText>
        </w:r>
        <w:r w:rsidR="00D13FBE">
          <w:rPr>
            <w:noProof/>
            <w:webHidden/>
          </w:rPr>
        </w:r>
        <w:r w:rsidR="00D13FBE">
          <w:rPr>
            <w:noProof/>
            <w:webHidden/>
          </w:rPr>
          <w:fldChar w:fldCharType="separate"/>
        </w:r>
        <w:r w:rsidR="00D13FBE">
          <w:rPr>
            <w:noProof/>
            <w:webHidden/>
          </w:rPr>
          <w:t>4</w:t>
        </w:r>
        <w:r w:rsidR="00D13FBE">
          <w:rPr>
            <w:noProof/>
            <w:webHidden/>
          </w:rPr>
          <w:fldChar w:fldCharType="end"/>
        </w:r>
      </w:hyperlink>
    </w:p>
    <w:p w:rsidR="00D13FBE" w:rsidRDefault="00324451">
      <w:pPr>
        <w:pStyle w:val="TOC1"/>
        <w:tabs>
          <w:tab w:val="left" w:pos="440"/>
          <w:tab w:val="right" w:leader="dot" w:pos="8778"/>
        </w:tabs>
        <w:rPr>
          <w:rFonts w:asciiTheme="minorHAnsi" w:eastAsiaTheme="minorEastAsia" w:hAnsiTheme="minorHAnsi" w:cstheme="minorBidi"/>
          <w:noProof/>
          <w:szCs w:val="22"/>
          <w:lang w:val="en-ZA"/>
        </w:rPr>
      </w:pPr>
      <w:hyperlink w:anchor="_Toc483313290" w:history="1">
        <w:r w:rsidR="00D13FBE" w:rsidRPr="00DC3785">
          <w:rPr>
            <w:rStyle w:val="Hyperlink"/>
            <w:noProof/>
          </w:rPr>
          <w:t>2</w:t>
        </w:r>
        <w:r w:rsidR="00D13FBE">
          <w:rPr>
            <w:rFonts w:asciiTheme="minorHAnsi" w:eastAsiaTheme="minorEastAsia" w:hAnsiTheme="minorHAnsi" w:cstheme="minorBidi"/>
            <w:noProof/>
            <w:szCs w:val="22"/>
            <w:lang w:val="en-ZA"/>
          </w:rPr>
          <w:tab/>
        </w:r>
        <w:r w:rsidR="00D13FBE" w:rsidRPr="00DC3785">
          <w:rPr>
            <w:rStyle w:val="Hyperlink"/>
            <w:rFonts w:cs="Arial"/>
            <w:noProof/>
          </w:rPr>
          <w:t>Background</w:t>
        </w:r>
        <w:r w:rsidR="00D13FBE">
          <w:rPr>
            <w:noProof/>
            <w:webHidden/>
          </w:rPr>
          <w:tab/>
        </w:r>
        <w:r w:rsidR="00D13FBE">
          <w:rPr>
            <w:noProof/>
            <w:webHidden/>
          </w:rPr>
          <w:fldChar w:fldCharType="begin"/>
        </w:r>
        <w:r w:rsidR="00D13FBE">
          <w:rPr>
            <w:noProof/>
            <w:webHidden/>
          </w:rPr>
          <w:instrText xml:space="preserve"> PAGEREF _Toc483313290 \h </w:instrText>
        </w:r>
        <w:r w:rsidR="00D13FBE">
          <w:rPr>
            <w:noProof/>
            <w:webHidden/>
          </w:rPr>
        </w:r>
        <w:r w:rsidR="00D13FBE">
          <w:rPr>
            <w:noProof/>
            <w:webHidden/>
          </w:rPr>
          <w:fldChar w:fldCharType="separate"/>
        </w:r>
        <w:r w:rsidR="00D13FBE">
          <w:rPr>
            <w:noProof/>
            <w:webHidden/>
          </w:rPr>
          <w:t>4</w:t>
        </w:r>
        <w:r w:rsidR="00D13FBE">
          <w:rPr>
            <w:noProof/>
            <w:webHidden/>
          </w:rPr>
          <w:fldChar w:fldCharType="end"/>
        </w:r>
      </w:hyperlink>
    </w:p>
    <w:p w:rsidR="00D13FBE" w:rsidRDefault="00324451">
      <w:pPr>
        <w:pStyle w:val="TOC1"/>
        <w:tabs>
          <w:tab w:val="left" w:pos="440"/>
          <w:tab w:val="right" w:leader="dot" w:pos="8778"/>
        </w:tabs>
        <w:rPr>
          <w:rFonts w:asciiTheme="minorHAnsi" w:eastAsiaTheme="minorEastAsia" w:hAnsiTheme="minorHAnsi" w:cstheme="minorBidi"/>
          <w:noProof/>
          <w:szCs w:val="22"/>
          <w:lang w:val="en-ZA"/>
        </w:rPr>
      </w:pPr>
      <w:hyperlink w:anchor="_Toc483313291" w:history="1">
        <w:r w:rsidR="00D13FBE" w:rsidRPr="00DC3785">
          <w:rPr>
            <w:rStyle w:val="Hyperlink"/>
            <w:noProof/>
          </w:rPr>
          <w:t>3</w:t>
        </w:r>
        <w:r w:rsidR="00D13FBE">
          <w:rPr>
            <w:rFonts w:asciiTheme="minorHAnsi" w:eastAsiaTheme="minorEastAsia" w:hAnsiTheme="minorHAnsi" w:cstheme="minorBidi"/>
            <w:noProof/>
            <w:szCs w:val="22"/>
            <w:lang w:val="en-ZA"/>
          </w:rPr>
          <w:tab/>
        </w:r>
        <w:r w:rsidR="00D13FBE" w:rsidRPr="00DC3785">
          <w:rPr>
            <w:rStyle w:val="Hyperlink"/>
            <w:rFonts w:cs="Arial"/>
            <w:noProof/>
          </w:rPr>
          <w:t>General Requirements for the services</w:t>
        </w:r>
        <w:r w:rsidR="00D13FBE">
          <w:rPr>
            <w:noProof/>
            <w:webHidden/>
          </w:rPr>
          <w:tab/>
        </w:r>
        <w:r w:rsidR="00D13FBE">
          <w:rPr>
            <w:noProof/>
            <w:webHidden/>
          </w:rPr>
          <w:fldChar w:fldCharType="begin"/>
        </w:r>
        <w:r w:rsidR="00D13FBE">
          <w:rPr>
            <w:noProof/>
            <w:webHidden/>
          </w:rPr>
          <w:instrText xml:space="preserve"> PAGEREF _Toc483313291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2" w:history="1">
        <w:r w:rsidR="00D13FBE" w:rsidRPr="00DC3785">
          <w:rPr>
            <w:rStyle w:val="Hyperlink"/>
            <w:noProof/>
          </w:rPr>
          <w:t>3.1</w:t>
        </w:r>
        <w:r w:rsidR="00D13FBE">
          <w:rPr>
            <w:rFonts w:asciiTheme="minorHAnsi" w:eastAsiaTheme="minorEastAsia" w:hAnsiTheme="minorHAnsi" w:cstheme="minorBidi"/>
            <w:noProof/>
            <w:szCs w:val="22"/>
            <w:lang w:val="en-ZA"/>
          </w:rPr>
          <w:tab/>
        </w:r>
        <w:r w:rsidR="00D13FBE" w:rsidRPr="00DC3785">
          <w:rPr>
            <w:rStyle w:val="Hyperlink"/>
            <w:noProof/>
          </w:rPr>
          <w:t>Accountability</w:t>
        </w:r>
        <w:r w:rsidR="00D13FBE">
          <w:rPr>
            <w:noProof/>
            <w:webHidden/>
          </w:rPr>
          <w:tab/>
        </w:r>
        <w:r w:rsidR="00D13FBE">
          <w:rPr>
            <w:noProof/>
            <w:webHidden/>
          </w:rPr>
          <w:fldChar w:fldCharType="begin"/>
        </w:r>
        <w:r w:rsidR="00D13FBE">
          <w:rPr>
            <w:noProof/>
            <w:webHidden/>
          </w:rPr>
          <w:instrText xml:space="preserve"> PAGEREF _Toc483313292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3" w:history="1">
        <w:r w:rsidR="00D13FBE" w:rsidRPr="00DC3785">
          <w:rPr>
            <w:rStyle w:val="Hyperlink"/>
            <w:noProof/>
          </w:rPr>
          <w:t>3.2</w:t>
        </w:r>
        <w:r w:rsidR="00D13FBE">
          <w:rPr>
            <w:rFonts w:asciiTheme="minorHAnsi" w:eastAsiaTheme="minorEastAsia" w:hAnsiTheme="minorHAnsi" w:cstheme="minorBidi"/>
            <w:noProof/>
            <w:szCs w:val="22"/>
            <w:lang w:val="en-ZA"/>
          </w:rPr>
          <w:tab/>
        </w:r>
        <w:r w:rsidR="00D13FBE" w:rsidRPr="00DC3785">
          <w:rPr>
            <w:rStyle w:val="Hyperlink"/>
            <w:rFonts w:cs="Arial"/>
            <w:noProof/>
          </w:rPr>
          <w:t>Variation</w:t>
        </w:r>
        <w:r w:rsidR="00D13FBE">
          <w:rPr>
            <w:noProof/>
            <w:webHidden/>
          </w:rPr>
          <w:tab/>
        </w:r>
        <w:r w:rsidR="00D13FBE">
          <w:rPr>
            <w:noProof/>
            <w:webHidden/>
          </w:rPr>
          <w:fldChar w:fldCharType="begin"/>
        </w:r>
        <w:r w:rsidR="00D13FBE">
          <w:rPr>
            <w:noProof/>
            <w:webHidden/>
          </w:rPr>
          <w:instrText xml:space="preserve"> PAGEREF _Toc483313293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4" w:history="1">
        <w:r w:rsidR="00D13FBE" w:rsidRPr="00DC3785">
          <w:rPr>
            <w:rStyle w:val="Hyperlink"/>
            <w:noProof/>
          </w:rPr>
          <w:t>3.3</w:t>
        </w:r>
        <w:r w:rsidR="00D13FBE">
          <w:rPr>
            <w:rFonts w:asciiTheme="minorHAnsi" w:eastAsiaTheme="minorEastAsia" w:hAnsiTheme="minorHAnsi" w:cstheme="minorBidi"/>
            <w:noProof/>
            <w:szCs w:val="22"/>
            <w:lang w:val="en-ZA"/>
          </w:rPr>
          <w:tab/>
        </w:r>
        <w:r w:rsidR="00D13FBE" w:rsidRPr="00DC3785">
          <w:rPr>
            <w:rStyle w:val="Hyperlink"/>
            <w:rFonts w:cs="Arial"/>
            <w:noProof/>
          </w:rPr>
          <w:t>Procurement</w:t>
        </w:r>
        <w:r w:rsidR="00D13FBE">
          <w:rPr>
            <w:noProof/>
            <w:webHidden/>
          </w:rPr>
          <w:tab/>
        </w:r>
        <w:r w:rsidR="00D13FBE">
          <w:rPr>
            <w:noProof/>
            <w:webHidden/>
          </w:rPr>
          <w:fldChar w:fldCharType="begin"/>
        </w:r>
        <w:r w:rsidR="00D13FBE">
          <w:rPr>
            <w:noProof/>
            <w:webHidden/>
          </w:rPr>
          <w:instrText xml:space="preserve"> PAGEREF _Toc483313294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5" w:history="1">
        <w:r w:rsidR="00D13FBE" w:rsidRPr="00DC3785">
          <w:rPr>
            <w:rStyle w:val="Hyperlink"/>
            <w:noProof/>
          </w:rPr>
          <w:t>3.4</w:t>
        </w:r>
        <w:r w:rsidR="00D13FBE">
          <w:rPr>
            <w:rFonts w:asciiTheme="minorHAnsi" w:eastAsiaTheme="minorEastAsia" w:hAnsiTheme="minorHAnsi" w:cstheme="minorBidi"/>
            <w:noProof/>
            <w:szCs w:val="22"/>
            <w:lang w:val="en-ZA"/>
          </w:rPr>
          <w:tab/>
        </w:r>
        <w:r w:rsidR="00D13FBE" w:rsidRPr="00DC3785">
          <w:rPr>
            <w:rStyle w:val="Hyperlink"/>
            <w:noProof/>
          </w:rPr>
          <w:t>Non-Exclusivity</w:t>
        </w:r>
        <w:r w:rsidR="00D13FBE">
          <w:rPr>
            <w:noProof/>
            <w:webHidden/>
          </w:rPr>
          <w:tab/>
        </w:r>
        <w:r w:rsidR="00D13FBE">
          <w:rPr>
            <w:noProof/>
            <w:webHidden/>
          </w:rPr>
          <w:fldChar w:fldCharType="begin"/>
        </w:r>
        <w:r w:rsidR="00D13FBE">
          <w:rPr>
            <w:noProof/>
            <w:webHidden/>
          </w:rPr>
          <w:instrText xml:space="preserve"> PAGEREF _Toc483313295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6" w:history="1">
        <w:r w:rsidR="00D13FBE" w:rsidRPr="00DC3785">
          <w:rPr>
            <w:rStyle w:val="Hyperlink"/>
            <w:noProof/>
          </w:rPr>
          <w:t>3.5</w:t>
        </w:r>
        <w:r w:rsidR="00D13FBE">
          <w:rPr>
            <w:rFonts w:asciiTheme="minorHAnsi" w:eastAsiaTheme="minorEastAsia" w:hAnsiTheme="minorHAnsi" w:cstheme="minorBidi"/>
            <w:noProof/>
            <w:szCs w:val="22"/>
            <w:lang w:val="en-ZA"/>
          </w:rPr>
          <w:tab/>
        </w:r>
        <w:r w:rsidR="00D13FBE" w:rsidRPr="00DC3785">
          <w:rPr>
            <w:rStyle w:val="Hyperlink"/>
            <w:noProof/>
          </w:rPr>
          <w:t>Transformation</w:t>
        </w:r>
        <w:r w:rsidR="00D13FBE">
          <w:rPr>
            <w:noProof/>
            <w:webHidden/>
          </w:rPr>
          <w:tab/>
        </w:r>
        <w:r w:rsidR="00D13FBE">
          <w:rPr>
            <w:noProof/>
            <w:webHidden/>
          </w:rPr>
          <w:fldChar w:fldCharType="begin"/>
        </w:r>
        <w:r w:rsidR="00D13FBE">
          <w:rPr>
            <w:noProof/>
            <w:webHidden/>
          </w:rPr>
          <w:instrText xml:space="preserve"> PAGEREF _Toc483313296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7" w:history="1">
        <w:r w:rsidR="00D13FBE" w:rsidRPr="00DC3785">
          <w:rPr>
            <w:rStyle w:val="Hyperlink"/>
            <w:noProof/>
          </w:rPr>
          <w:t>3.6</w:t>
        </w:r>
        <w:r w:rsidR="00D13FBE">
          <w:rPr>
            <w:rFonts w:asciiTheme="minorHAnsi" w:eastAsiaTheme="minorEastAsia" w:hAnsiTheme="minorHAnsi" w:cstheme="minorBidi"/>
            <w:noProof/>
            <w:szCs w:val="22"/>
            <w:lang w:val="en-ZA"/>
          </w:rPr>
          <w:tab/>
        </w:r>
        <w:r w:rsidR="00D13FBE" w:rsidRPr="00DC3785">
          <w:rPr>
            <w:rStyle w:val="Hyperlink"/>
            <w:noProof/>
          </w:rPr>
          <w:t>Training</w:t>
        </w:r>
        <w:r w:rsidR="00D13FBE">
          <w:rPr>
            <w:noProof/>
            <w:webHidden/>
          </w:rPr>
          <w:tab/>
        </w:r>
        <w:r w:rsidR="00D13FBE">
          <w:rPr>
            <w:noProof/>
            <w:webHidden/>
          </w:rPr>
          <w:fldChar w:fldCharType="begin"/>
        </w:r>
        <w:r w:rsidR="00D13FBE">
          <w:rPr>
            <w:noProof/>
            <w:webHidden/>
          </w:rPr>
          <w:instrText xml:space="preserve"> PAGEREF _Toc483313297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8" w:history="1">
        <w:r w:rsidR="00D13FBE" w:rsidRPr="00DC3785">
          <w:rPr>
            <w:rStyle w:val="Hyperlink"/>
            <w:noProof/>
          </w:rPr>
          <w:t>3.7</w:t>
        </w:r>
        <w:r w:rsidR="00D13FBE">
          <w:rPr>
            <w:rFonts w:asciiTheme="minorHAnsi" w:eastAsiaTheme="minorEastAsia" w:hAnsiTheme="minorHAnsi" w:cstheme="minorBidi"/>
            <w:noProof/>
            <w:szCs w:val="22"/>
            <w:lang w:val="en-ZA"/>
          </w:rPr>
          <w:tab/>
        </w:r>
        <w:r w:rsidR="00D13FBE" w:rsidRPr="00DC3785">
          <w:rPr>
            <w:rStyle w:val="Hyperlink"/>
            <w:noProof/>
          </w:rPr>
          <w:t>Consulting</w:t>
        </w:r>
        <w:r w:rsidR="00D13FBE">
          <w:rPr>
            <w:noProof/>
            <w:webHidden/>
          </w:rPr>
          <w:tab/>
        </w:r>
        <w:r w:rsidR="00D13FBE">
          <w:rPr>
            <w:noProof/>
            <w:webHidden/>
          </w:rPr>
          <w:fldChar w:fldCharType="begin"/>
        </w:r>
        <w:r w:rsidR="00D13FBE">
          <w:rPr>
            <w:noProof/>
            <w:webHidden/>
          </w:rPr>
          <w:instrText xml:space="preserve"> PAGEREF _Toc483313298 \h </w:instrText>
        </w:r>
        <w:r w:rsidR="00D13FBE">
          <w:rPr>
            <w:noProof/>
            <w:webHidden/>
          </w:rPr>
        </w:r>
        <w:r w:rsidR="00D13FBE">
          <w:rPr>
            <w:noProof/>
            <w:webHidden/>
          </w:rPr>
          <w:fldChar w:fldCharType="separate"/>
        </w:r>
        <w:r w:rsidR="00D13FBE">
          <w:rPr>
            <w:noProof/>
            <w:webHidden/>
          </w:rPr>
          <w:t>5</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299" w:history="1">
        <w:r w:rsidR="00D13FBE" w:rsidRPr="00DC3785">
          <w:rPr>
            <w:rStyle w:val="Hyperlink"/>
            <w:noProof/>
          </w:rPr>
          <w:t>3.8</w:t>
        </w:r>
        <w:r w:rsidR="00D13FBE">
          <w:rPr>
            <w:rFonts w:asciiTheme="minorHAnsi" w:eastAsiaTheme="minorEastAsia" w:hAnsiTheme="minorHAnsi" w:cstheme="minorBidi"/>
            <w:noProof/>
            <w:szCs w:val="22"/>
            <w:lang w:val="en-ZA"/>
          </w:rPr>
          <w:tab/>
        </w:r>
        <w:r w:rsidR="00D13FBE" w:rsidRPr="00DC3785">
          <w:rPr>
            <w:rStyle w:val="Hyperlink"/>
            <w:noProof/>
          </w:rPr>
          <w:t>Processes, Procedures, Schedules, Work Practices</w:t>
        </w:r>
        <w:r w:rsidR="00D13FBE">
          <w:rPr>
            <w:noProof/>
            <w:webHidden/>
          </w:rPr>
          <w:tab/>
        </w:r>
        <w:r w:rsidR="00D13FBE">
          <w:rPr>
            <w:noProof/>
            <w:webHidden/>
          </w:rPr>
          <w:fldChar w:fldCharType="begin"/>
        </w:r>
        <w:r w:rsidR="00D13FBE">
          <w:rPr>
            <w:noProof/>
            <w:webHidden/>
          </w:rPr>
          <w:instrText xml:space="preserve"> PAGEREF _Toc483313299 \h </w:instrText>
        </w:r>
        <w:r w:rsidR="00D13FBE">
          <w:rPr>
            <w:noProof/>
            <w:webHidden/>
          </w:rPr>
        </w:r>
        <w:r w:rsidR="00D13FBE">
          <w:rPr>
            <w:noProof/>
            <w:webHidden/>
          </w:rPr>
          <w:fldChar w:fldCharType="separate"/>
        </w:r>
        <w:r w:rsidR="00D13FBE">
          <w:rPr>
            <w:noProof/>
            <w:webHidden/>
          </w:rPr>
          <w:t>6</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300" w:history="1">
        <w:r w:rsidR="00D13FBE" w:rsidRPr="00DC3785">
          <w:rPr>
            <w:rStyle w:val="Hyperlink"/>
            <w:noProof/>
          </w:rPr>
          <w:t>3.9</w:t>
        </w:r>
        <w:r w:rsidR="00D13FBE">
          <w:rPr>
            <w:rFonts w:asciiTheme="minorHAnsi" w:eastAsiaTheme="minorEastAsia" w:hAnsiTheme="minorHAnsi" w:cstheme="minorBidi"/>
            <w:noProof/>
            <w:szCs w:val="22"/>
            <w:lang w:val="en-ZA"/>
          </w:rPr>
          <w:tab/>
        </w:r>
        <w:r w:rsidR="00D13FBE" w:rsidRPr="00DC3785">
          <w:rPr>
            <w:rStyle w:val="Hyperlink"/>
            <w:noProof/>
          </w:rPr>
          <w:t>Service Level Requirements</w:t>
        </w:r>
        <w:r w:rsidR="00D13FBE">
          <w:rPr>
            <w:noProof/>
            <w:webHidden/>
          </w:rPr>
          <w:tab/>
        </w:r>
        <w:r w:rsidR="00D13FBE">
          <w:rPr>
            <w:noProof/>
            <w:webHidden/>
          </w:rPr>
          <w:fldChar w:fldCharType="begin"/>
        </w:r>
        <w:r w:rsidR="00D13FBE">
          <w:rPr>
            <w:noProof/>
            <w:webHidden/>
          </w:rPr>
          <w:instrText xml:space="preserve"> PAGEREF _Toc483313300 \h </w:instrText>
        </w:r>
        <w:r w:rsidR="00D13FBE">
          <w:rPr>
            <w:noProof/>
            <w:webHidden/>
          </w:rPr>
        </w:r>
        <w:r w:rsidR="00D13FBE">
          <w:rPr>
            <w:noProof/>
            <w:webHidden/>
          </w:rPr>
          <w:fldChar w:fldCharType="separate"/>
        </w:r>
        <w:r w:rsidR="00D13FBE">
          <w:rPr>
            <w:noProof/>
            <w:webHidden/>
          </w:rPr>
          <w:t>6</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301" w:history="1">
        <w:r w:rsidR="00D13FBE" w:rsidRPr="00DC3785">
          <w:rPr>
            <w:rStyle w:val="Hyperlink"/>
            <w:noProof/>
          </w:rPr>
          <w:t>3.10</w:t>
        </w:r>
        <w:r w:rsidR="00D13FBE">
          <w:rPr>
            <w:rFonts w:asciiTheme="minorHAnsi" w:eastAsiaTheme="minorEastAsia" w:hAnsiTheme="minorHAnsi" w:cstheme="minorBidi"/>
            <w:noProof/>
            <w:szCs w:val="22"/>
            <w:lang w:val="en-ZA"/>
          </w:rPr>
          <w:tab/>
        </w:r>
        <w:r w:rsidR="00D13FBE" w:rsidRPr="00DC3785">
          <w:rPr>
            <w:rStyle w:val="Hyperlink"/>
            <w:noProof/>
          </w:rPr>
          <w:t>SP Management Personnel</w:t>
        </w:r>
        <w:r w:rsidR="00D13FBE">
          <w:rPr>
            <w:noProof/>
            <w:webHidden/>
          </w:rPr>
          <w:tab/>
        </w:r>
        <w:r w:rsidR="00D13FBE">
          <w:rPr>
            <w:noProof/>
            <w:webHidden/>
          </w:rPr>
          <w:fldChar w:fldCharType="begin"/>
        </w:r>
        <w:r w:rsidR="00D13FBE">
          <w:rPr>
            <w:noProof/>
            <w:webHidden/>
          </w:rPr>
          <w:instrText xml:space="preserve"> PAGEREF _Toc483313301 \h </w:instrText>
        </w:r>
        <w:r w:rsidR="00D13FBE">
          <w:rPr>
            <w:noProof/>
            <w:webHidden/>
          </w:rPr>
        </w:r>
        <w:r w:rsidR="00D13FBE">
          <w:rPr>
            <w:noProof/>
            <w:webHidden/>
          </w:rPr>
          <w:fldChar w:fldCharType="separate"/>
        </w:r>
        <w:r w:rsidR="00D13FBE">
          <w:rPr>
            <w:noProof/>
            <w:webHidden/>
          </w:rPr>
          <w:t>6</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302" w:history="1">
        <w:r w:rsidR="00D13FBE" w:rsidRPr="00DC3785">
          <w:rPr>
            <w:rStyle w:val="Hyperlink"/>
            <w:noProof/>
          </w:rPr>
          <w:t>3.11</w:t>
        </w:r>
        <w:r w:rsidR="00D13FBE">
          <w:rPr>
            <w:rFonts w:asciiTheme="minorHAnsi" w:eastAsiaTheme="minorEastAsia" w:hAnsiTheme="minorHAnsi" w:cstheme="minorBidi"/>
            <w:noProof/>
            <w:szCs w:val="22"/>
            <w:lang w:val="en-ZA"/>
          </w:rPr>
          <w:tab/>
        </w:r>
        <w:r w:rsidR="00D13FBE" w:rsidRPr="00DC3785">
          <w:rPr>
            <w:rStyle w:val="Hyperlink"/>
            <w:noProof/>
          </w:rPr>
          <w:t>Maintenance and support services</w:t>
        </w:r>
        <w:r w:rsidR="00D13FBE">
          <w:rPr>
            <w:noProof/>
            <w:webHidden/>
          </w:rPr>
          <w:tab/>
        </w:r>
        <w:r w:rsidR="00D13FBE">
          <w:rPr>
            <w:noProof/>
            <w:webHidden/>
          </w:rPr>
          <w:fldChar w:fldCharType="begin"/>
        </w:r>
        <w:r w:rsidR="00D13FBE">
          <w:rPr>
            <w:noProof/>
            <w:webHidden/>
          </w:rPr>
          <w:instrText xml:space="preserve"> PAGEREF _Toc483313302 \h </w:instrText>
        </w:r>
        <w:r w:rsidR="00D13FBE">
          <w:rPr>
            <w:noProof/>
            <w:webHidden/>
          </w:rPr>
        </w:r>
        <w:r w:rsidR="00D13FBE">
          <w:rPr>
            <w:noProof/>
            <w:webHidden/>
          </w:rPr>
          <w:fldChar w:fldCharType="separate"/>
        </w:r>
        <w:r w:rsidR="00D13FBE">
          <w:rPr>
            <w:noProof/>
            <w:webHidden/>
          </w:rPr>
          <w:t>6</w:t>
        </w:r>
        <w:r w:rsidR="00D13FBE">
          <w:rPr>
            <w:noProof/>
            <w:webHidden/>
          </w:rPr>
          <w:fldChar w:fldCharType="end"/>
        </w:r>
      </w:hyperlink>
    </w:p>
    <w:p w:rsidR="00D13FBE" w:rsidRDefault="00324451">
      <w:pPr>
        <w:pStyle w:val="TOC2"/>
        <w:tabs>
          <w:tab w:val="left" w:pos="880"/>
          <w:tab w:val="right" w:leader="dot" w:pos="8778"/>
        </w:tabs>
        <w:rPr>
          <w:rFonts w:asciiTheme="minorHAnsi" w:eastAsiaTheme="minorEastAsia" w:hAnsiTheme="minorHAnsi" w:cstheme="minorBidi"/>
          <w:noProof/>
          <w:szCs w:val="22"/>
          <w:lang w:val="en-ZA"/>
        </w:rPr>
      </w:pPr>
      <w:hyperlink w:anchor="_Toc483313303" w:history="1">
        <w:r w:rsidR="00D13FBE" w:rsidRPr="00DC3785">
          <w:rPr>
            <w:rStyle w:val="Hyperlink"/>
            <w:noProof/>
          </w:rPr>
          <w:t>3.12</w:t>
        </w:r>
        <w:r w:rsidR="00D13FBE">
          <w:rPr>
            <w:rFonts w:asciiTheme="minorHAnsi" w:eastAsiaTheme="minorEastAsia" w:hAnsiTheme="minorHAnsi" w:cstheme="minorBidi"/>
            <w:noProof/>
            <w:szCs w:val="22"/>
            <w:lang w:val="en-ZA"/>
          </w:rPr>
          <w:tab/>
        </w:r>
        <w:r w:rsidR="00D13FBE" w:rsidRPr="00DC3785">
          <w:rPr>
            <w:rStyle w:val="Hyperlink"/>
            <w:noProof/>
          </w:rPr>
          <w:t>OEM Relationship</w:t>
        </w:r>
        <w:r w:rsidR="00D13FBE">
          <w:rPr>
            <w:noProof/>
            <w:webHidden/>
          </w:rPr>
          <w:tab/>
        </w:r>
        <w:r w:rsidR="00D13FBE">
          <w:rPr>
            <w:noProof/>
            <w:webHidden/>
          </w:rPr>
          <w:fldChar w:fldCharType="begin"/>
        </w:r>
        <w:r w:rsidR="00D13FBE">
          <w:rPr>
            <w:noProof/>
            <w:webHidden/>
          </w:rPr>
          <w:instrText xml:space="preserve"> PAGEREF _Toc483313303 \h </w:instrText>
        </w:r>
        <w:r w:rsidR="00D13FBE">
          <w:rPr>
            <w:noProof/>
            <w:webHidden/>
          </w:rPr>
        </w:r>
        <w:r w:rsidR="00D13FBE">
          <w:rPr>
            <w:noProof/>
            <w:webHidden/>
          </w:rPr>
          <w:fldChar w:fldCharType="separate"/>
        </w:r>
        <w:r w:rsidR="00D13FBE">
          <w:rPr>
            <w:noProof/>
            <w:webHidden/>
          </w:rPr>
          <w:t>7</w:t>
        </w:r>
        <w:r w:rsidR="00D13FBE">
          <w:rPr>
            <w:noProof/>
            <w:webHidden/>
          </w:rPr>
          <w:fldChar w:fldCharType="end"/>
        </w:r>
      </w:hyperlink>
    </w:p>
    <w:p w:rsidR="00C23CEA" w:rsidRDefault="00873603" w:rsidP="005A3986">
      <w:pPr>
        <w:rPr>
          <w:rFonts w:cs="Arial"/>
          <w:b/>
          <w:caps/>
          <w:noProof/>
          <w:sz w:val="20"/>
          <w:szCs w:val="22"/>
          <w:lang w:val="en-ZA" w:eastAsia="en-GB"/>
        </w:rPr>
      </w:pPr>
      <w:r w:rsidRPr="00C647E5">
        <w:rPr>
          <w:rFonts w:cs="Arial"/>
          <w:b/>
          <w:caps/>
          <w:noProof/>
          <w:sz w:val="20"/>
          <w:szCs w:val="22"/>
          <w:lang w:val="en-ZA" w:eastAsia="en-GB"/>
        </w:rPr>
        <w:fldChar w:fldCharType="end"/>
      </w:r>
    </w:p>
    <w:p w:rsidR="00053E33" w:rsidRPr="00C647E5" w:rsidRDefault="00053E33" w:rsidP="00053E33">
      <w:pPr>
        <w:ind w:left="284"/>
        <w:rPr>
          <w:rFonts w:cs="Arial"/>
          <w:sz w:val="20"/>
          <w:lang w:val="en-ZA"/>
        </w:rPr>
        <w:sectPr w:rsidR="00053E33" w:rsidRPr="00C647E5" w:rsidSect="005A3986">
          <w:headerReference w:type="default" r:id="rId9"/>
          <w:footerReference w:type="default" r:id="rId10"/>
          <w:headerReference w:type="first" r:id="rId11"/>
          <w:pgSz w:w="11907" w:h="16840" w:code="9"/>
          <w:pgMar w:top="1418" w:right="1418" w:bottom="1418" w:left="1701" w:header="567" w:footer="567" w:gutter="0"/>
          <w:pgNumType w:start="1"/>
          <w:cols w:space="720"/>
          <w:noEndnote/>
          <w:docGrid w:linePitch="326"/>
        </w:sectPr>
      </w:pPr>
    </w:p>
    <w:p w:rsidR="002C02EC" w:rsidRPr="00C647E5" w:rsidRDefault="00C0113C" w:rsidP="00C876D1">
      <w:pPr>
        <w:spacing w:before="240" w:line="276" w:lineRule="auto"/>
        <w:jc w:val="center"/>
        <w:rPr>
          <w:rFonts w:cs="Arial"/>
          <w:b/>
          <w:sz w:val="24"/>
          <w:szCs w:val="24"/>
          <w:lang w:val="en-ZA"/>
        </w:rPr>
      </w:pPr>
      <w:r>
        <w:rPr>
          <w:rFonts w:cs="Arial"/>
          <w:b/>
          <w:sz w:val="24"/>
          <w:szCs w:val="24"/>
          <w:lang w:val="en-ZA"/>
        </w:rPr>
        <w:lastRenderedPageBreak/>
        <w:br w:type="page"/>
      </w:r>
      <w:r w:rsidR="00C4254E">
        <w:rPr>
          <w:rFonts w:cs="Arial"/>
          <w:b/>
          <w:sz w:val="24"/>
          <w:szCs w:val="24"/>
          <w:lang w:val="en-ZA"/>
        </w:rPr>
        <w:lastRenderedPageBreak/>
        <w:t xml:space="preserve">SARS </w:t>
      </w:r>
      <w:r w:rsidR="002C02EC" w:rsidRPr="00C647E5">
        <w:rPr>
          <w:rFonts w:cs="Arial"/>
          <w:b/>
          <w:sz w:val="24"/>
          <w:szCs w:val="24"/>
          <w:lang w:val="en-ZA"/>
        </w:rPr>
        <w:t xml:space="preserve">RFP </w:t>
      </w:r>
      <w:r w:rsidR="00D13FBE">
        <w:rPr>
          <w:rFonts w:cs="Arial"/>
          <w:b/>
          <w:sz w:val="24"/>
          <w:szCs w:val="24"/>
          <w:lang w:val="en-ZA"/>
        </w:rPr>
        <w:t>09</w:t>
      </w:r>
      <w:r w:rsidR="006B54C6">
        <w:rPr>
          <w:rFonts w:cs="Arial"/>
          <w:b/>
          <w:sz w:val="24"/>
          <w:szCs w:val="24"/>
          <w:lang w:val="en-ZA"/>
        </w:rPr>
        <w:t>-201</w:t>
      </w:r>
      <w:r w:rsidR="00D13FBE">
        <w:rPr>
          <w:rFonts w:cs="Arial"/>
          <w:b/>
          <w:sz w:val="24"/>
          <w:szCs w:val="24"/>
          <w:lang w:val="en-ZA"/>
        </w:rPr>
        <w:t>7</w:t>
      </w:r>
    </w:p>
    <w:p w:rsidR="002C02EC" w:rsidRPr="00C647E5" w:rsidRDefault="002C02EC" w:rsidP="00BD7005">
      <w:pPr>
        <w:spacing w:before="240" w:line="276" w:lineRule="auto"/>
        <w:jc w:val="center"/>
        <w:rPr>
          <w:rFonts w:cs="Arial"/>
          <w:b/>
          <w:sz w:val="24"/>
          <w:szCs w:val="24"/>
          <w:lang w:val="en-ZA"/>
        </w:rPr>
      </w:pPr>
      <w:r w:rsidRPr="00C647E5">
        <w:rPr>
          <w:rFonts w:cs="Arial"/>
          <w:b/>
          <w:sz w:val="24"/>
          <w:szCs w:val="24"/>
          <w:lang w:val="en-ZA"/>
        </w:rPr>
        <w:t>Business Requirements Specification</w:t>
      </w:r>
    </w:p>
    <w:p w:rsidR="00D13FBE" w:rsidRPr="00D13FBE" w:rsidRDefault="00D13FBE" w:rsidP="00D13FBE">
      <w:pPr>
        <w:pStyle w:val="Cover"/>
        <w:spacing w:before="240" w:after="0" w:line="276" w:lineRule="auto"/>
        <w:jc w:val="left"/>
        <w:rPr>
          <w:rFonts w:ascii="Arial" w:hAnsi="Arial" w:cs="Arial"/>
          <w:sz w:val="24"/>
          <w:szCs w:val="24"/>
          <w:lang w:val="en-ZA"/>
        </w:rPr>
      </w:pPr>
      <w:r w:rsidRPr="00D13FBE">
        <w:rPr>
          <w:rFonts w:ascii="Arial" w:hAnsi="Arial" w:cs="Arial"/>
          <w:sz w:val="24"/>
          <w:szCs w:val="24"/>
          <w:lang w:val="en-ZA"/>
        </w:rPr>
        <w:t>RENEWAL OF current VMWARE SOFTWARE SUPPORT AND SUBSCRIPTION (SnS) and the procurement of additional VMWARE SOFTWARE   </w:t>
      </w:r>
    </w:p>
    <w:p w:rsidR="00D14765" w:rsidRPr="00D14765" w:rsidRDefault="00D14765" w:rsidP="00D14765">
      <w:pPr>
        <w:pStyle w:val="Cover"/>
        <w:spacing w:before="240" w:after="0" w:line="276" w:lineRule="auto"/>
        <w:rPr>
          <w:rFonts w:ascii="Arial" w:hAnsi="Arial" w:cs="Arial"/>
          <w:sz w:val="24"/>
          <w:szCs w:val="24"/>
          <w:lang w:val="en-ZA"/>
        </w:rPr>
      </w:pPr>
      <w:r w:rsidRPr="00D14765">
        <w:rPr>
          <w:rFonts w:ascii="Arial" w:hAnsi="Arial" w:cs="Arial"/>
          <w:sz w:val="24"/>
          <w:szCs w:val="24"/>
          <w:lang w:val="en-ZA"/>
        </w:rPr>
        <w:t xml:space="preserve"> </w:t>
      </w:r>
    </w:p>
    <w:p w:rsidR="003A60F6" w:rsidRPr="00C647E5" w:rsidRDefault="003A60F6" w:rsidP="00C876D1">
      <w:pPr>
        <w:spacing w:before="240" w:line="276" w:lineRule="auto"/>
        <w:jc w:val="center"/>
        <w:rPr>
          <w:rFonts w:cs="Arial"/>
          <w:b/>
          <w:sz w:val="24"/>
          <w:szCs w:val="24"/>
          <w:lang w:val="en-ZA"/>
        </w:rPr>
      </w:pPr>
    </w:p>
    <w:p w:rsidR="0050532E" w:rsidRDefault="002C02EC" w:rsidP="0070284B">
      <w:pPr>
        <w:spacing w:line="276" w:lineRule="auto"/>
        <w:ind w:left="284"/>
        <w:rPr>
          <w:rFonts w:cs="Arial"/>
          <w:sz w:val="20"/>
          <w:lang w:val="en-ZA"/>
        </w:rPr>
      </w:pPr>
      <w:r w:rsidRPr="00C647E5">
        <w:rPr>
          <w:rFonts w:cs="Arial"/>
          <w:sz w:val="20"/>
          <w:lang w:val="en-ZA"/>
        </w:rPr>
        <w:t xml:space="preserve">This document forms part of the RFP </w:t>
      </w:r>
      <w:r w:rsidR="0024601D" w:rsidRPr="00C647E5">
        <w:rPr>
          <w:rFonts w:cs="Arial"/>
          <w:sz w:val="20"/>
          <w:lang w:val="en-ZA"/>
        </w:rPr>
        <w:t xml:space="preserve">pack. </w:t>
      </w:r>
      <w:r w:rsidRPr="00C647E5">
        <w:rPr>
          <w:rFonts w:cs="Arial"/>
          <w:sz w:val="20"/>
          <w:lang w:val="en-ZA"/>
        </w:rPr>
        <w:t xml:space="preserve">The document sets out the business </w:t>
      </w:r>
      <w:r w:rsidR="00215FE9">
        <w:rPr>
          <w:rFonts w:cs="Arial"/>
          <w:sz w:val="20"/>
          <w:lang w:val="en-ZA"/>
        </w:rPr>
        <w:t>requirements</w:t>
      </w:r>
      <w:r w:rsidRPr="00C647E5">
        <w:rPr>
          <w:rFonts w:cs="Arial"/>
          <w:sz w:val="20"/>
          <w:lang w:val="en-ZA"/>
        </w:rPr>
        <w:t xml:space="preserve"> that SARS</w:t>
      </w:r>
      <w:r w:rsidR="00215FE9">
        <w:rPr>
          <w:rFonts w:cs="Arial"/>
          <w:sz w:val="20"/>
          <w:lang w:val="en-ZA"/>
        </w:rPr>
        <w:t xml:space="preserve"> has</w:t>
      </w:r>
      <w:r w:rsidRPr="00C647E5">
        <w:rPr>
          <w:rFonts w:cs="Arial"/>
          <w:sz w:val="20"/>
          <w:lang w:val="en-ZA"/>
        </w:rPr>
        <w:t xml:space="preserve"> for </w:t>
      </w:r>
      <w:r w:rsidR="00314941">
        <w:rPr>
          <w:rFonts w:cs="Arial"/>
          <w:sz w:val="20"/>
          <w:lang w:val="en-ZA"/>
        </w:rPr>
        <w:t xml:space="preserve">the </w:t>
      </w:r>
      <w:r w:rsidR="00505180">
        <w:rPr>
          <w:rFonts w:cs="Arial"/>
          <w:sz w:val="20"/>
          <w:lang w:val="en-ZA"/>
        </w:rPr>
        <w:t>renewal</w:t>
      </w:r>
      <w:r w:rsidR="00D14765">
        <w:rPr>
          <w:rFonts w:cs="Arial"/>
          <w:sz w:val="20"/>
          <w:lang w:val="en-ZA"/>
        </w:rPr>
        <w:t xml:space="preserve"> of</w:t>
      </w:r>
      <w:r w:rsidR="0050532E" w:rsidRPr="0050532E">
        <w:rPr>
          <w:rFonts w:cs="Arial"/>
          <w:sz w:val="20"/>
          <w:lang w:val="en-ZA"/>
        </w:rPr>
        <w:t xml:space="preserve"> </w:t>
      </w:r>
      <w:r w:rsidR="00646936">
        <w:rPr>
          <w:rFonts w:cs="Arial"/>
          <w:sz w:val="20"/>
          <w:lang w:val="en-ZA"/>
        </w:rPr>
        <w:t xml:space="preserve">VMWare </w:t>
      </w:r>
      <w:r w:rsidR="00D14765">
        <w:rPr>
          <w:rFonts w:cs="Arial"/>
          <w:sz w:val="20"/>
          <w:lang w:val="en-ZA"/>
        </w:rPr>
        <w:t>software support and subscription (</w:t>
      </w:r>
      <w:proofErr w:type="spellStart"/>
      <w:r w:rsidR="00D14765">
        <w:rPr>
          <w:rFonts w:cs="Arial"/>
          <w:sz w:val="20"/>
          <w:lang w:val="en-ZA"/>
        </w:rPr>
        <w:t>SnS</w:t>
      </w:r>
      <w:proofErr w:type="spellEnd"/>
      <w:r w:rsidR="00D14765">
        <w:rPr>
          <w:rFonts w:cs="Arial"/>
          <w:sz w:val="20"/>
          <w:lang w:val="en-ZA"/>
        </w:rPr>
        <w:t>) on all licenses.</w:t>
      </w:r>
    </w:p>
    <w:p w:rsidR="008A10E0" w:rsidRDefault="008A10E0" w:rsidP="0070284B">
      <w:pPr>
        <w:spacing w:line="276" w:lineRule="auto"/>
        <w:ind w:left="284"/>
        <w:rPr>
          <w:rFonts w:cs="Arial"/>
          <w:sz w:val="20"/>
          <w:lang w:val="en-ZA"/>
        </w:rPr>
      </w:pPr>
    </w:p>
    <w:p w:rsidR="00720E27" w:rsidRDefault="009266D5" w:rsidP="0070284B">
      <w:pPr>
        <w:spacing w:line="276" w:lineRule="auto"/>
        <w:ind w:left="284"/>
        <w:rPr>
          <w:rFonts w:cs="Arial"/>
          <w:sz w:val="20"/>
          <w:lang w:val="en-ZA"/>
        </w:rPr>
      </w:pPr>
      <w:r>
        <w:rPr>
          <w:rFonts w:cs="Arial"/>
          <w:sz w:val="20"/>
          <w:lang w:val="en-ZA"/>
        </w:rPr>
        <w:t xml:space="preserve">This document </w:t>
      </w:r>
      <w:r w:rsidR="00B957CE">
        <w:rPr>
          <w:rFonts w:cs="Arial"/>
          <w:sz w:val="20"/>
          <w:lang w:val="en-ZA"/>
        </w:rPr>
        <w:t xml:space="preserve">and </w:t>
      </w:r>
      <w:r w:rsidR="00314941">
        <w:rPr>
          <w:rFonts w:cs="Arial"/>
          <w:sz w:val="20"/>
          <w:lang w:val="en-ZA"/>
        </w:rPr>
        <w:t>any</w:t>
      </w:r>
      <w:r w:rsidR="00B957CE">
        <w:rPr>
          <w:rFonts w:cs="Arial"/>
          <w:sz w:val="20"/>
          <w:lang w:val="en-ZA"/>
        </w:rPr>
        <w:t xml:space="preserve"> </w:t>
      </w:r>
      <w:r w:rsidR="000E4999">
        <w:rPr>
          <w:rFonts w:cs="Arial"/>
          <w:sz w:val="20"/>
          <w:lang w:val="en-ZA"/>
        </w:rPr>
        <w:t>appendices</w:t>
      </w:r>
      <w:r w:rsidR="00B957CE">
        <w:rPr>
          <w:rFonts w:cs="Arial"/>
          <w:sz w:val="20"/>
          <w:lang w:val="en-ZA"/>
        </w:rPr>
        <w:t xml:space="preserve"> </w:t>
      </w:r>
      <w:r>
        <w:rPr>
          <w:rFonts w:cs="Arial"/>
          <w:sz w:val="20"/>
          <w:lang w:val="en-ZA"/>
        </w:rPr>
        <w:t>must be read in conjunction</w:t>
      </w:r>
      <w:r w:rsidR="002C02EC" w:rsidRPr="00C647E5">
        <w:rPr>
          <w:rFonts w:cs="Arial"/>
          <w:sz w:val="20"/>
          <w:lang w:val="en-ZA"/>
        </w:rPr>
        <w:t xml:space="preserve"> </w:t>
      </w:r>
      <w:r>
        <w:rPr>
          <w:rFonts w:cs="Arial"/>
          <w:sz w:val="20"/>
          <w:lang w:val="en-ZA"/>
        </w:rPr>
        <w:t xml:space="preserve">with </w:t>
      </w:r>
      <w:r w:rsidRPr="00AF01F1">
        <w:rPr>
          <w:rFonts w:cs="Arial"/>
          <w:sz w:val="20"/>
          <w:lang w:val="en-ZA"/>
        </w:rPr>
        <w:t>all other documents</w:t>
      </w:r>
      <w:r w:rsidR="000368A4">
        <w:rPr>
          <w:rFonts w:cs="Arial"/>
          <w:sz w:val="20"/>
          <w:lang w:val="en-ZA"/>
        </w:rPr>
        <w:t xml:space="preserve"> in the RFP</w:t>
      </w:r>
      <w:r w:rsidR="0086354F">
        <w:rPr>
          <w:rFonts w:cs="Arial"/>
          <w:sz w:val="20"/>
          <w:lang w:val="en-ZA"/>
        </w:rPr>
        <w:t xml:space="preserve"> p</w:t>
      </w:r>
      <w:r>
        <w:rPr>
          <w:rFonts w:cs="Arial"/>
          <w:sz w:val="20"/>
          <w:lang w:val="en-ZA"/>
        </w:rPr>
        <w:t xml:space="preserve">ack as </w:t>
      </w:r>
      <w:r w:rsidR="001E022C">
        <w:rPr>
          <w:rFonts w:cs="Arial"/>
          <w:sz w:val="20"/>
          <w:lang w:val="en-ZA"/>
        </w:rPr>
        <w:t>such documents</w:t>
      </w:r>
      <w:r w:rsidR="00B0040F">
        <w:rPr>
          <w:rFonts w:cs="Arial"/>
          <w:sz w:val="20"/>
          <w:lang w:val="en-ZA"/>
        </w:rPr>
        <w:t xml:space="preserve"> may contain </w:t>
      </w:r>
      <w:r>
        <w:rPr>
          <w:rFonts w:cs="Arial"/>
          <w:sz w:val="20"/>
          <w:lang w:val="en-ZA"/>
        </w:rPr>
        <w:t xml:space="preserve">further </w:t>
      </w:r>
      <w:r w:rsidR="00720E27">
        <w:rPr>
          <w:rFonts w:cs="Arial"/>
          <w:sz w:val="20"/>
          <w:lang w:val="en-ZA"/>
        </w:rPr>
        <w:t>requirements</w:t>
      </w:r>
      <w:r>
        <w:rPr>
          <w:rFonts w:cs="Arial"/>
          <w:sz w:val="20"/>
          <w:lang w:val="en-ZA"/>
        </w:rPr>
        <w:t xml:space="preserve"> </w:t>
      </w:r>
      <w:r w:rsidR="00720E27">
        <w:rPr>
          <w:rFonts w:cs="Arial"/>
          <w:sz w:val="20"/>
          <w:lang w:val="en-ZA"/>
        </w:rPr>
        <w:t xml:space="preserve">that </w:t>
      </w:r>
      <w:r w:rsidR="001E022C">
        <w:rPr>
          <w:rFonts w:cs="Arial"/>
          <w:sz w:val="20"/>
          <w:lang w:val="en-ZA"/>
        </w:rPr>
        <w:t>must</w:t>
      </w:r>
      <w:r w:rsidR="00B0040F">
        <w:rPr>
          <w:rFonts w:cs="Arial"/>
          <w:sz w:val="20"/>
          <w:lang w:val="en-ZA"/>
        </w:rPr>
        <w:t xml:space="preserve"> be taken into account by the </w:t>
      </w:r>
      <w:r w:rsidR="00720E27">
        <w:rPr>
          <w:rFonts w:cs="Arial"/>
          <w:sz w:val="20"/>
          <w:lang w:val="en-ZA"/>
        </w:rPr>
        <w:t>Bidder</w:t>
      </w:r>
      <w:r w:rsidR="00B0040F">
        <w:rPr>
          <w:rFonts w:cs="Arial"/>
          <w:sz w:val="20"/>
          <w:lang w:val="en-ZA"/>
        </w:rPr>
        <w:t xml:space="preserve"> in compiling a </w:t>
      </w:r>
      <w:r w:rsidR="00AF01F1">
        <w:rPr>
          <w:rFonts w:cs="Arial"/>
          <w:sz w:val="20"/>
          <w:lang w:val="en-ZA"/>
        </w:rPr>
        <w:t>proposal</w:t>
      </w:r>
      <w:r w:rsidR="00720E27">
        <w:rPr>
          <w:rFonts w:cs="Arial"/>
          <w:sz w:val="20"/>
          <w:lang w:val="en-ZA"/>
        </w:rPr>
        <w:t>. The Bidder is referred, in particular, but without limitation to</w:t>
      </w:r>
      <w:r w:rsidR="00A8704E">
        <w:rPr>
          <w:rFonts w:cs="Arial"/>
          <w:sz w:val="20"/>
          <w:lang w:val="en-ZA"/>
        </w:rPr>
        <w:t xml:space="preserve"> the following documents in the RFP</w:t>
      </w:r>
      <w:r w:rsidR="0086354F">
        <w:rPr>
          <w:rFonts w:cs="Arial"/>
          <w:sz w:val="20"/>
          <w:lang w:val="en-ZA"/>
        </w:rPr>
        <w:t xml:space="preserve"> </w:t>
      </w:r>
      <w:r w:rsidR="00A8704E">
        <w:rPr>
          <w:rFonts w:cs="Arial"/>
          <w:sz w:val="20"/>
          <w:lang w:val="en-ZA"/>
        </w:rPr>
        <w:t>pack</w:t>
      </w:r>
      <w:r w:rsidR="00720E27">
        <w:rPr>
          <w:rFonts w:cs="Arial"/>
          <w:sz w:val="20"/>
          <w:lang w:val="en-ZA"/>
        </w:rPr>
        <w:t>:</w:t>
      </w:r>
    </w:p>
    <w:p w:rsidR="00720E27" w:rsidRPr="006B74ED" w:rsidRDefault="00720E27" w:rsidP="00BD7005">
      <w:pPr>
        <w:pStyle w:val="level2-text"/>
        <w:numPr>
          <w:ilvl w:val="0"/>
          <w:numId w:val="11"/>
        </w:numPr>
        <w:jc w:val="left"/>
        <w:rPr>
          <w:rFonts w:cs="Arial"/>
        </w:rPr>
      </w:pPr>
      <w:r w:rsidRPr="006B74ED">
        <w:rPr>
          <w:rFonts w:cs="Arial"/>
        </w:rPr>
        <w:t>RFP Main Document;</w:t>
      </w:r>
    </w:p>
    <w:p w:rsidR="00E553AA" w:rsidRPr="006C58FF" w:rsidRDefault="00F301DF" w:rsidP="00BD7005">
      <w:pPr>
        <w:pStyle w:val="level2-text"/>
        <w:numPr>
          <w:ilvl w:val="0"/>
          <w:numId w:val="11"/>
        </w:numPr>
        <w:jc w:val="left"/>
        <w:rPr>
          <w:rFonts w:cs="Arial"/>
        </w:rPr>
      </w:pPr>
      <w:r>
        <w:rPr>
          <w:rFonts w:cs="Arial"/>
          <w:i/>
        </w:rPr>
        <w:t>General Conditions of Contract</w:t>
      </w:r>
      <w:r w:rsidR="00353DB0">
        <w:rPr>
          <w:rFonts w:cs="Arial"/>
          <w:i/>
        </w:rPr>
        <w:t xml:space="preserve"> (GCC)</w:t>
      </w:r>
    </w:p>
    <w:p w:rsidR="005651AE" w:rsidRDefault="005651AE" w:rsidP="0070284B">
      <w:pPr>
        <w:spacing w:line="276" w:lineRule="auto"/>
        <w:ind w:left="284"/>
        <w:rPr>
          <w:rFonts w:cs="Arial"/>
          <w:sz w:val="20"/>
          <w:lang w:val="en-ZA"/>
        </w:rPr>
      </w:pPr>
    </w:p>
    <w:p w:rsidR="00E553AA" w:rsidRPr="005D5B6F" w:rsidRDefault="00E553AA" w:rsidP="0070284B">
      <w:pPr>
        <w:spacing w:line="276" w:lineRule="auto"/>
        <w:ind w:left="284"/>
        <w:rPr>
          <w:rFonts w:cs="Arial"/>
          <w:sz w:val="20"/>
          <w:lang w:val="en-ZA"/>
        </w:rPr>
      </w:pPr>
      <w:r>
        <w:rPr>
          <w:rFonts w:cs="Arial"/>
          <w:sz w:val="20"/>
          <w:lang w:val="en-ZA"/>
        </w:rPr>
        <w:t xml:space="preserve">The </w:t>
      </w:r>
      <w:r w:rsidR="00353DB0">
        <w:rPr>
          <w:rFonts w:cs="Arial"/>
          <w:i/>
          <w:u w:val="single"/>
        </w:rPr>
        <w:t xml:space="preserve">General Conditions </w:t>
      </w:r>
      <w:proofErr w:type="gramStart"/>
      <w:r w:rsidR="00353DB0">
        <w:rPr>
          <w:rFonts w:cs="Arial"/>
          <w:i/>
          <w:u w:val="single"/>
        </w:rPr>
        <w:t>Of</w:t>
      </w:r>
      <w:proofErr w:type="gramEnd"/>
      <w:r w:rsidR="00353DB0">
        <w:rPr>
          <w:rFonts w:cs="Arial"/>
          <w:i/>
          <w:u w:val="single"/>
        </w:rPr>
        <w:t xml:space="preserve"> Contract (GCC)</w:t>
      </w:r>
      <w:r w:rsidR="00F81CD7">
        <w:rPr>
          <w:rFonts w:cs="Arial"/>
          <w:sz w:val="20"/>
          <w:lang w:val="en-ZA"/>
        </w:rPr>
        <w:t xml:space="preserve"> </w:t>
      </w:r>
      <w:r w:rsidR="000C6904">
        <w:rPr>
          <w:rFonts w:cs="Arial"/>
          <w:sz w:val="20"/>
          <w:lang w:val="en-ZA"/>
        </w:rPr>
        <w:t>sets out the provisions of the agreement under which SARS intends contracting with the successful Bidder(s).</w:t>
      </w:r>
      <w:r w:rsidR="000C6904" w:rsidRPr="005D5B6F">
        <w:rPr>
          <w:rFonts w:cs="Arial"/>
          <w:sz w:val="20"/>
          <w:lang w:val="en-ZA"/>
        </w:rPr>
        <w:t xml:space="preserve"> While the Bidder is required to respond to the entire </w:t>
      </w:r>
      <w:r w:rsidR="00321004">
        <w:rPr>
          <w:rFonts w:cs="Arial"/>
          <w:i/>
          <w:u w:val="single"/>
        </w:rPr>
        <w:t xml:space="preserve">General Conditions </w:t>
      </w:r>
      <w:proofErr w:type="gramStart"/>
      <w:r w:rsidR="00321004">
        <w:rPr>
          <w:rFonts w:cs="Arial"/>
          <w:i/>
          <w:u w:val="single"/>
        </w:rPr>
        <w:t>Of</w:t>
      </w:r>
      <w:proofErr w:type="gramEnd"/>
      <w:r w:rsidR="00321004">
        <w:rPr>
          <w:rFonts w:cs="Arial"/>
          <w:i/>
          <w:u w:val="single"/>
        </w:rPr>
        <w:t xml:space="preserve"> Contract (GCC)</w:t>
      </w:r>
      <w:r w:rsidR="00321004">
        <w:rPr>
          <w:rFonts w:cs="Arial"/>
          <w:i/>
        </w:rPr>
        <w:t xml:space="preserve"> </w:t>
      </w:r>
      <w:r w:rsidR="002D5667" w:rsidRPr="005D5B6F">
        <w:rPr>
          <w:rFonts w:cs="Arial"/>
          <w:sz w:val="20"/>
          <w:lang w:val="en-ZA"/>
        </w:rPr>
        <w:t>o</w:t>
      </w:r>
      <w:r w:rsidR="000C6904" w:rsidRPr="005D5B6F">
        <w:rPr>
          <w:rFonts w:cs="Arial"/>
          <w:sz w:val="20"/>
          <w:lang w:val="en-ZA"/>
        </w:rPr>
        <w:t xml:space="preserve">f particular relevance to this </w:t>
      </w:r>
      <w:r w:rsidR="006D2225" w:rsidRPr="005D5B6F">
        <w:rPr>
          <w:rFonts w:cs="Arial"/>
          <w:i/>
          <w:sz w:val="20"/>
          <w:u w:val="single"/>
        </w:rPr>
        <w:t>Business Requirements Specification</w:t>
      </w:r>
      <w:r w:rsidR="006D2225" w:rsidRPr="00826E74">
        <w:rPr>
          <w:rFonts w:cs="Arial"/>
          <w:sz w:val="20"/>
          <w:lang w:val="en-ZA"/>
        </w:rPr>
        <w:t xml:space="preserve"> </w:t>
      </w:r>
      <w:r w:rsidR="002D5667" w:rsidRPr="00EF7BC9">
        <w:rPr>
          <w:rFonts w:cs="Arial"/>
          <w:sz w:val="20"/>
          <w:lang w:val="en-ZA"/>
        </w:rPr>
        <w:t xml:space="preserve">are the following Schedules and Appendices which </w:t>
      </w:r>
      <w:r w:rsidR="00BB1282">
        <w:rPr>
          <w:rFonts w:cs="Arial"/>
          <w:sz w:val="20"/>
          <w:lang w:val="en-ZA"/>
        </w:rPr>
        <w:t>must</w:t>
      </w:r>
      <w:r w:rsidR="002D5667" w:rsidRPr="00EF7BC9">
        <w:rPr>
          <w:rFonts w:cs="Arial"/>
          <w:sz w:val="20"/>
          <w:lang w:val="en-ZA"/>
        </w:rPr>
        <w:t xml:space="preserve"> be read in conjunction with this document:</w:t>
      </w:r>
    </w:p>
    <w:p w:rsidR="00040CCA" w:rsidRDefault="006B74ED" w:rsidP="00BD7005">
      <w:pPr>
        <w:pStyle w:val="level2-text"/>
        <w:numPr>
          <w:ilvl w:val="0"/>
          <w:numId w:val="11"/>
        </w:numPr>
        <w:jc w:val="left"/>
        <w:rPr>
          <w:rFonts w:cs="Arial"/>
        </w:rPr>
      </w:pPr>
      <w:r w:rsidRPr="006B20CB">
        <w:rPr>
          <w:rFonts w:cs="Arial"/>
        </w:rPr>
        <w:t xml:space="preserve">Appendix A: </w:t>
      </w:r>
      <w:r w:rsidR="00B402D2">
        <w:rPr>
          <w:rFonts w:cs="Arial"/>
        </w:rPr>
        <w:t xml:space="preserve">Current </w:t>
      </w:r>
      <w:r w:rsidR="00F75661">
        <w:rPr>
          <w:rFonts w:cs="Arial"/>
        </w:rPr>
        <w:t xml:space="preserve">VMware </w:t>
      </w:r>
      <w:r w:rsidR="00B402D2">
        <w:rPr>
          <w:rFonts w:cs="Arial"/>
        </w:rPr>
        <w:t>license</w:t>
      </w:r>
      <w:r w:rsidR="00146F80">
        <w:rPr>
          <w:rFonts w:cs="Arial"/>
        </w:rPr>
        <w:t xml:space="preserve"> requirements</w:t>
      </w:r>
    </w:p>
    <w:p w:rsidR="0043559D" w:rsidRPr="0043559D" w:rsidRDefault="0043559D" w:rsidP="0043559D">
      <w:pPr>
        <w:rPr>
          <w:lang w:val="en-ZA"/>
        </w:rPr>
      </w:pPr>
    </w:p>
    <w:p w:rsidR="00993FAB" w:rsidRPr="00C647E5" w:rsidRDefault="00970CA9" w:rsidP="00993FAB">
      <w:pPr>
        <w:pStyle w:val="level1"/>
        <w:rPr>
          <w:rFonts w:cs="Arial"/>
          <w:sz w:val="24"/>
          <w:szCs w:val="24"/>
        </w:rPr>
      </w:pPr>
      <w:bookmarkStart w:id="0" w:name="_Toc411354156"/>
      <w:bookmarkStart w:id="1" w:name="_Toc370809015"/>
      <w:bookmarkStart w:id="2" w:name="_Toc370809074"/>
      <w:bookmarkStart w:id="3" w:name="_Toc370809133"/>
      <w:bookmarkStart w:id="4" w:name="_Toc370809275"/>
      <w:bookmarkStart w:id="5" w:name="_Toc370817605"/>
      <w:bookmarkStart w:id="6" w:name="_Toc370817673"/>
      <w:bookmarkStart w:id="7" w:name="_Toc370817733"/>
      <w:bookmarkStart w:id="8" w:name="_Toc370817793"/>
      <w:bookmarkStart w:id="9" w:name="_Toc370817853"/>
      <w:bookmarkStart w:id="10" w:name="_Toc370817913"/>
      <w:bookmarkStart w:id="11" w:name="_Toc370820056"/>
      <w:bookmarkStart w:id="12" w:name="_Toc370833948"/>
      <w:bookmarkStart w:id="13" w:name="_Toc370463487"/>
      <w:bookmarkStart w:id="14" w:name="_Toc370797067"/>
      <w:bookmarkStart w:id="15" w:name="_Toc370797684"/>
      <w:bookmarkStart w:id="16" w:name="_Toc370804870"/>
      <w:bookmarkStart w:id="17" w:name="_Toc370808076"/>
      <w:bookmarkStart w:id="18" w:name="_Toc370808149"/>
      <w:bookmarkStart w:id="19" w:name="_Toc370808587"/>
      <w:bookmarkStart w:id="20" w:name="_Toc370808707"/>
      <w:bookmarkStart w:id="21" w:name="_Toc370808772"/>
      <w:bookmarkStart w:id="22" w:name="_Toc370808898"/>
      <w:bookmarkStart w:id="23" w:name="_Toc370808956"/>
      <w:bookmarkStart w:id="24" w:name="_Toc370809016"/>
      <w:bookmarkStart w:id="25" w:name="_Toc370809075"/>
      <w:bookmarkStart w:id="26" w:name="_Toc370809134"/>
      <w:bookmarkStart w:id="27" w:name="_Toc370809276"/>
      <w:bookmarkStart w:id="28" w:name="_Toc370817606"/>
      <w:bookmarkStart w:id="29" w:name="_Toc370817674"/>
      <w:bookmarkStart w:id="30" w:name="_Toc370817734"/>
      <w:bookmarkStart w:id="31" w:name="_Toc370817794"/>
      <w:bookmarkStart w:id="32" w:name="_Toc370817854"/>
      <w:bookmarkStart w:id="33" w:name="_Toc370817914"/>
      <w:bookmarkStart w:id="34" w:name="_Toc370820057"/>
      <w:bookmarkStart w:id="35" w:name="_Toc370833949"/>
      <w:bookmarkStart w:id="36" w:name="_Toc370817735"/>
      <w:bookmarkStart w:id="37" w:name="_Toc370817795"/>
      <w:bookmarkStart w:id="38" w:name="_Toc370817855"/>
      <w:bookmarkStart w:id="39" w:name="_Toc370817915"/>
      <w:bookmarkStart w:id="40" w:name="_Toc370820058"/>
      <w:bookmarkStart w:id="41" w:name="_Toc370833950"/>
      <w:bookmarkStart w:id="42" w:name="_Toc483313286"/>
      <w:bookmarkStart w:id="43" w:name="_Ref34005987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C647E5">
        <w:rPr>
          <w:rFonts w:cs="Arial"/>
          <w:sz w:val="24"/>
          <w:szCs w:val="24"/>
        </w:rPr>
        <w:t>Us</w:t>
      </w:r>
      <w:r w:rsidR="00993FAB" w:rsidRPr="00C647E5">
        <w:rPr>
          <w:rFonts w:cs="Arial"/>
          <w:sz w:val="24"/>
          <w:szCs w:val="24"/>
        </w:rPr>
        <w:t>age of Terms in this Document</w:t>
      </w:r>
      <w:bookmarkEnd w:id="42"/>
    </w:p>
    <w:p w:rsidR="00310B88" w:rsidRPr="00C647E5" w:rsidRDefault="00310B88" w:rsidP="00310B88">
      <w:pPr>
        <w:pStyle w:val="level2-head"/>
        <w:rPr>
          <w:rFonts w:cs="Arial"/>
          <w:sz w:val="24"/>
          <w:szCs w:val="24"/>
        </w:rPr>
      </w:pPr>
      <w:bookmarkStart w:id="44" w:name="_Toc483313287"/>
      <w:r w:rsidRPr="00C647E5">
        <w:rPr>
          <w:rFonts w:cs="Arial"/>
          <w:sz w:val="24"/>
          <w:szCs w:val="24"/>
        </w:rPr>
        <w:t>References to Other Documents in the RFP</w:t>
      </w:r>
      <w:r w:rsidR="0086354F">
        <w:rPr>
          <w:rFonts w:cs="Arial"/>
          <w:sz w:val="24"/>
          <w:szCs w:val="24"/>
        </w:rPr>
        <w:t xml:space="preserve"> p</w:t>
      </w:r>
      <w:r w:rsidRPr="00C647E5">
        <w:rPr>
          <w:rFonts w:cs="Arial"/>
          <w:sz w:val="24"/>
          <w:szCs w:val="24"/>
        </w:rPr>
        <w:t>ack</w:t>
      </w:r>
      <w:bookmarkEnd w:id="44"/>
    </w:p>
    <w:p w:rsidR="00310B88" w:rsidRPr="00C647E5" w:rsidRDefault="00310B88" w:rsidP="00310B88">
      <w:pPr>
        <w:pStyle w:val="level2-text"/>
        <w:rPr>
          <w:rFonts w:cs="Arial"/>
        </w:rPr>
      </w:pPr>
      <w:r w:rsidRPr="00C647E5">
        <w:rPr>
          <w:rFonts w:cs="Arial"/>
        </w:rPr>
        <w:t xml:space="preserve">Underlined and italicised names are references (or short names) to other documents in </w:t>
      </w:r>
      <w:r w:rsidRPr="006B74ED">
        <w:rPr>
          <w:rFonts w:cs="Arial"/>
        </w:rPr>
        <w:t>the RFP</w:t>
      </w:r>
      <w:r w:rsidR="00670B78">
        <w:rPr>
          <w:rFonts w:cs="Arial"/>
        </w:rPr>
        <w:t xml:space="preserve"> </w:t>
      </w:r>
      <w:r w:rsidR="0086354F">
        <w:rPr>
          <w:rFonts w:cs="Arial"/>
        </w:rPr>
        <w:t>p</w:t>
      </w:r>
      <w:r w:rsidRPr="006B74ED">
        <w:rPr>
          <w:rFonts w:cs="Arial"/>
        </w:rPr>
        <w:t xml:space="preserve">ack. The Bidder is referred the </w:t>
      </w:r>
      <w:r w:rsidRPr="006B74ED">
        <w:rPr>
          <w:rFonts w:cs="Arial"/>
          <w:i/>
          <w:u w:val="single"/>
        </w:rPr>
        <w:t>RFP</w:t>
      </w:r>
      <w:r w:rsidR="00670B78">
        <w:rPr>
          <w:rFonts w:cs="Arial"/>
          <w:i/>
          <w:u w:val="single"/>
        </w:rPr>
        <w:t xml:space="preserve"> </w:t>
      </w:r>
      <w:r w:rsidRPr="006B74ED">
        <w:rPr>
          <w:rFonts w:cs="Arial"/>
          <w:i/>
          <w:u w:val="single"/>
        </w:rPr>
        <w:t>Main Document</w:t>
      </w:r>
      <w:r w:rsidRPr="006B74ED">
        <w:rPr>
          <w:rFonts w:cs="Arial"/>
        </w:rPr>
        <w:t xml:space="preserve"> for the table of documents and their short names.</w:t>
      </w:r>
    </w:p>
    <w:p w:rsidR="00EB5737" w:rsidRPr="00C647E5" w:rsidRDefault="00EB5737" w:rsidP="00EB5737">
      <w:pPr>
        <w:pStyle w:val="level2-head"/>
        <w:rPr>
          <w:rFonts w:cs="Arial"/>
          <w:sz w:val="24"/>
          <w:szCs w:val="24"/>
        </w:rPr>
      </w:pPr>
      <w:bookmarkStart w:id="45" w:name="_Toc483313288"/>
      <w:r w:rsidRPr="00C647E5">
        <w:rPr>
          <w:rFonts w:cs="Arial"/>
          <w:sz w:val="24"/>
          <w:szCs w:val="24"/>
        </w:rPr>
        <w:t>Glossary Table</w:t>
      </w:r>
      <w:bookmarkEnd w:id="43"/>
      <w:bookmarkEnd w:id="45"/>
    </w:p>
    <w:p w:rsidR="00EB5737" w:rsidRPr="009D2674" w:rsidRDefault="00EB5737" w:rsidP="00EB5737">
      <w:pPr>
        <w:pStyle w:val="level2-text"/>
        <w:rPr>
          <w:rFonts w:cs="Arial"/>
        </w:rPr>
      </w:pPr>
      <w:r w:rsidRPr="00C647E5">
        <w:rPr>
          <w:rFonts w:cs="Arial"/>
        </w:rPr>
        <w:t>The capitalised terms in this document appearing in the glossary table below will have the</w:t>
      </w:r>
      <w:r w:rsidR="00393EBA">
        <w:rPr>
          <w:rFonts w:cs="Arial"/>
        </w:rPr>
        <w:t>ir</w:t>
      </w:r>
      <w:r w:rsidRPr="00C647E5">
        <w:rPr>
          <w:rFonts w:cs="Arial"/>
        </w:rPr>
        <w:t xml:space="preserve"> </w:t>
      </w:r>
      <w:r w:rsidR="00393EBA">
        <w:rPr>
          <w:rFonts w:cs="Arial"/>
        </w:rPr>
        <w:t xml:space="preserve">corresponding </w:t>
      </w:r>
      <w:r w:rsidR="00393EBA" w:rsidRPr="009D2674">
        <w:rPr>
          <w:rFonts w:cs="Arial"/>
        </w:rPr>
        <w:t>meanings</w:t>
      </w:r>
      <w:r w:rsidRPr="009D2674">
        <w:rPr>
          <w:rFonts w:cs="Arial"/>
        </w:rPr>
        <w:t>.</w:t>
      </w:r>
      <w:r w:rsidR="00C51852" w:rsidRPr="009D2674">
        <w:rPr>
          <w:rFonts w:cs="Arial"/>
        </w:rPr>
        <w:t xml:space="preserve"> </w:t>
      </w:r>
      <w:r w:rsidRPr="009D2674">
        <w:rPr>
          <w:rFonts w:cs="Arial"/>
        </w:rPr>
        <w:t xml:space="preserve">The Bidder is referred to the </w:t>
      </w:r>
      <w:r w:rsidR="0086354F" w:rsidRPr="006B74ED">
        <w:rPr>
          <w:rFonts w:cs="Arial"/>
          <w:i/>
          <w:u w:val="single"/>
        </w:rPr>
        <w:t>RFP</w:t>
      </w:r>
      <w:r w:rsidR="0086354F">
        <w:rPr>
          <w:rFonts w:cs="Arial"/>
          <w:i/>
          <w:u w:val="single"/>
        </w:rPr>
        <w:t xml:space="preserve"> </w:t>
      </w:r>
      <w:r w:rsidR="0086354F" w:rsidRPr="006B74ED">
        <w:rPr>
          <w:rFonts w:cs="Arial"/>
          <w:i/>
          <w:u w:val="single"/>
        </w:rPr>
        <w:t>Main Document</w:t>
      </w:r>
      <w:r w:rsidR="006452AF" w:rsidRPr="009D2674">
        <w:rPr>
          <w:rFonts w:cs="Arial"/>
        </w:rPr>
        <w:t xml:space="preserve"> </w:t>
      </w:r>
      <w:r w:rsidRPr="009D2674">
        <w:rPr>
          <w:rFonts w:cs="Arial"/>
        </w:rPr>
        <w:t>for the use and meaning of capitalised terms generally in the RFP pack.</w:t>
      </w:r>
    </w:p>
    <w:p w:rsidR="00EB5737" w:rsidRPr="00C647E5" w:rsidRDefault="00EB5737" w:rsidP="00EB5737">
      <w:pPr>
        <w:rPr>
          <w:rFonts w:cs="Arial"/>
          <w:lang w:val="en-ZA"/>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386"/>
      </w:tblGrid>
      <w:tr w:rsidR="004A6B6C" w:rsidRPr="00720E27" w:rsidTr="00D27324">
        <w:tc>
          <w:tcPr>
            <w:tcW w:w="2268" w:type="dxa"/>
            <w:shd w:val="clear" w:color="auto" w:fill="D9D9D9"/>
            <w:vAlign w:val="center"/>
          </w:tcPr>
          <w:p w:rsidR="004A6B6C" w:rsidRPr="00720E27" w:rsidRDefault="004A6B6C" w:rsidP="00D27324">
            <w:pPr>
              <w:jc w:val="left"/>
              <w:rPr>
                <w:rFonts w:cs="Arial"/>
                <w:b/>
                <w:bCs/>
                <w:sz w:val="20"/>
                <w:lang w:val="en-ZA"/>
              </w:rPr>
            </w:pPr>
            <w:r w:rsidRPr="00720E27">
              <w:rPr>
                <w:rFonts w:cs="Arial"/>
                <w:b/>
                <w:bCs/>
                <w:sz w:val="20"/>
                <w:lang w:val="en-ZA"/>
              </w:rPr>
              <w:t>Term</w:t>
            </w:r>
          </w:p>
        </w:tc>
        <w:tc>
          <w:tcPr>
            <w:tcW w:w="5386" w:type="dxa"/>
            <w:shd w:val="clear" w:color="auto" w:fill="D9D9D9"/>
            <w:vAlign w:val="center"/>
          </w:tcPr>
          <w:p w:rsidR="004A6B6C" w:rsidRPr="00720E27" w:rsidRDefault="004A6B6C" w:rsidP="00D27324">
            <w:pPr>
              <w:framePr w:w="2835" w:h="482" w:hRule="exact" w:hSpace="181" w:vSpace="57" w:wrap="auto" w:vAnchor="text" w:hAnchor="margin" w:xAlign="right" w:y="1"/>
              <w:pBdr>
                <w:top w:val="single" w:sz="6" w:space="1" w:color="auto"/>
              </w:pBdr>
              <w:jc w:val="left"/>
              <w:rPr>
                <w:rFonts w:cs="Arial"/>
                <w:b/>
                <w:bCs/>
                <w:sz w:val="20"/>
                <w:szCs w:val="24"/>
                <w:lang w:val="en-ZA"/>
              </w:rPr>
            </w:pPr>
            <w:r w:rsidRPr="00720E27">
              <w:rPr>
                <w:rFonts w:cs="Arial"/>
                <w:b/>
                <w:bCs/>
                <w:sz w:val="20"/>
                <w:lang w:val="en-ZA"/>
              </w:rPr>
              <w:t>Meaning</w:t>
            </w:r>
          </w:p>
        </w:tc>
      </w:tr>
      <w:tr w:rsidR="00222D59" w:rsidRPr="00BE3DC2" w:rsidTr="00D27324">
        <w:tc>
          <w:tcPr>
            <w:tcW w:w="2268" w:type="dxa"/>
            <w:shd w:val="clear" w:color="auto" w:fill="auto"/>
            <w:vAlign w:val="center"/>
          </w:tcPr>
          <w:p w:rsidR="00222D59" w:rsidRPr="000E638D" w:rsidRDefault="00222D59" w:rsidP="00D27324">
            <w:pPr>
              <w:tabs>
                <w:tab w:val="center" w:pos="4513"/>
                <w:tab w:val="right" w:pos="9026"/>
              </w:tabs>
              <w:jc w:val="left"/>
              <w:rPr>
                <w:rFonts w:cs="Arial"/>
                <w:bCs/>
                <w:sz w:val="20"/>
                <w:szCs w:val="22"/>
              </w:rPr>
            </w:pPr>
            <w:r>
              <w:rPr>
                <w:rFonts w:cs="Arial"/>
                <w:bCs/>
                <w:sz w:val="20"/>
                <w:szCs w:val="22"/>
              </w:rPr>
              <w:t>Business Day</w:t>
            </w:r>
          </w:p>
        </w:tc>
        <w:tc>
          <w:tcPr>
            <w:tcW w:w="5386" w:type="dxa"/>
            <w:shd w:val="clear" w:color="auto" w:fill="auto"/>
            <w:vAlign w:val="center"/>
          </w:tcPr>
          <w:p w:rsidR="00222D59" w:rsidRPr="00BE3DC2" w:rsidRDefault="00222D59" w:rsidP="00643839">
            <w:pPr>
              <w:tabs>
                <w:tab w:val="center" w:pos="4513"/>
                <w:tab w:val="right" w:pos="9026"/>
              </w:tabs>
              <w:autoSpaceDE w:val="0"/>
              <w:autoSpaceDN w:val="0"/>
              <w:adjustRightInd w:val="0"/>
              <w:rPr>
                <w:rFonts w:cs="Arial"/>
                <w:sz w:val="20"/>
              </w:rPr>
            </w:pPr>
            <w:r>
              <w:rPr>
                <w:rFonts w:cs="Arial"/>
                <w:sz w:val="20"/>
              </w:rPr>
              <w:t>All days that are not Saturdays, Sundays or public holidays.</w:t>
            </w:r>
          </w:p>
        </w:tc>
      </w:tr>
      <w:tr w:rsidR="00222D59" w:rsidRPr="00BE3DC2" w:rsidTr="00D27324">
        <w:tc>
          <w:tcPr>
            <w:tcW w:w="2268" w:type="dxa"/>
            <w:shd w:val="clear" w:color="auto" w:fill="auto"/>
            <w:vAlign w:val="center"/>
          </w:tcPr>
          <w:p w:rsidR="00222D59" w:rsidRPr="000E638D" w:rsidRDefault="00222D59" w:rsidP="00D27324">
            <w:pPr>
              <w:tabs>
                <w:tab w:val="center" w:pos="4513"/>
                <w:tab w:val="right" w:pos="9026"/>
              </w:tabs>
              <w:jc w:val="left"/>
              <w:rPr>
                <w:rFonts w:cs="Arial"/>
                <w:bCs/>
                <w:sz w:val="20"/>
                <w:szCs w:val="22"/>
              </w:rPr>
            </w:pPr>
            <w:r>
              <w:rPr>
                <w:rFonts w:cs="Arial"/>
                <w:bCs/>
                <w:sz w:val="20"/>
                <w:szCs w:val="22"/>
              </w:rPr>
              <w:t>Business Hours</w:t>
            </w:r>
          </w:p>
        </w:tc>
        <w:tc>
          <w:tcPr>
            <w:tcW w:w="5386" w:type="dxa"/>
            <w:shd w:val="clear" w:color="auto" w:fill="auto"/>
            <w:vAlign w:val="center"/>
          </w:tcPr>
          <w:p w:rsidR="00222D59" w:rsidRPr="00BE3DC2" w:rsidRDefault="00222D59" w:rsidP="00643839">
            <w:pPr>
              <w:tabs>
                <w:tab w:val="center" w:pos="4513"/>
                <w:tab w:val="right" w:pos="9026"/>
              </w:tabs>
              <w:autoSpaceDE w:val="0"/>
              <w:autoSpaceDN w:val="0"/>
              <w:adjustRightInd w:val="0"/>
              <w:rPr>
                <w:rFonts w:cs="Arial"/>
                <w:sz w:val="20"/>
              </w:rPr>
            </w:pPr>
            <w:r>
              <w:rPr>
                <w:rFonts w:cs="Arial"/>
                <w:sz w:val="20"/>
              </w:rPr>
              <w:t>8:00-17:00 on Business Days.</w:t>
            </w:r>
          </w:p>
        </w:tc>
      </w:tr>
      <w:tr w:rsidR="00D9095F" w:rsidRPr="00BE3DC2" w:rsidTr="00D27324">
        <w:tc>
          <w:tcPr>
            <w:tcW w:w="2268" w:type="dxa"/>
            <w:shd w:val="clear" w:color="auto" w:fill="auto"/>
            <w:vAlign w:val="center"/>
          </w:tcPr>
          <w:p w:rsidR="00D9095F" w:rsidRPr="000E638D" w:rsidRDefault="00D9095F" w:rsidP="00D27324">
            <w:pPr>
              <w:tabs>
                <w:tab w:val="center" w:pos="4513"/>
                <w:tab w:val="right" w:pos="9026"/>
              </w:tabs>
              <w:jc w:val="left"/>
              <w:rPr>
                <w:rFonts w:cs="Arial"/>
                <w:bCs/>
                <w:sz w:val="20"/>
                <w:szCs w:val="22"/>
              </w:rPr>
            </w:pPr>
            <w:r>
              <w:rPr>
                <w:rFonts w:cs="Arial"/>
                <w:bCs/>
                <w:sz w:val="20"/>
                <w:szCs w:val="22"/>
              </w:rPr>
              <w:t>SARS PPS&amp;G</w:t>
            </w:r>
          </w:p>
        </w:tc>
        <w:tc>
          <w:tcPr>
            <w:tcW w:w="5386" w:type="dxa"/>
            <w:shd w:val="clear" w:color="auto" w:fill="auto"/>
            <w:vAlign w:val="center"/>
          </w:tcPr>
          <w:p w:rsidR="00D9095F" w:rsidRDefault="00D9095F" w:rsidP="00643839">
            <w:pPr>
              <w:tabs>
                <w:tab w:val="center" w:pos="4513"/>
                <w:tab w:val="right" w:pos="9026"/>
              </w:tabs>
              <w:autoSpaceDE w:val="0"/>
              <w:autoSpaceDN w:val="0"/>
              <w:adjustRightInd w:val="0"/>
              <w:rPr>
                <w:rFonts w:cs="Arial"/>
                <w:sz w:val="20"/>
              </w:rPr>
            </w:pPr>
            <w:r>
              <w:rPr>
                <w:rFonts w:cs="Arial"/>
                <w:sz w:val="20"/>
              </w:rPr>
              <w:t>SARS Policies, Procedures, Standards and Guidelines</w:t>
            </w:r>
          </w:p>
        </w:tc>
      </w:tr>
      <w:tr w:rsidR="00886C49" w:rsidRPr="00BE3DC2" w:rsidTr="00D27324">
        <w:tc>
          <w:tcPr>
            <w:tcW w:w="2268" w:type="dxa"/>
            <w:shd w:val="clear" w:color="auto" w:fill="auto"/>
            <w:vAlign w:val="center"/>
          </w:tcPr>
          <w:p w:rsidR="00886C49" w:rsidRPr="000E638D" w:rsidRDefault="00AA20AD" w:rsidP="00D27324">
            <w:pPr>
              <w:tabs>
                <w:tab w:val="center" w:pos="4513"/>
                <w:tab w:val="right" w:pos="9026"/>
              </w:tabs>
              <w:jc w:val="left"/>
              <w:rPr>
                <w:rFonts w:cs="Arial"/>
                <w:bCs/>
                <w:sz w:val="20"/>
                <w:szCs w:val="22"/>
              </w:rPr>
            </w:pPr>
            <w:r>
              <w:rPr>
                <w:rFonts w:cs="Arial"/>
                <w:bCs/>
                <w:sz w:val="20"/>
                <w:szCs w:val="22"/>
              </w:rPr>
              <w:t>SDM</w:t>
            </w:r>
          </w:p>
        </w:tc>
        <w:tc>
          <w:tcPr>
            <w:tcW w:w="5386" w:type="dxa"/>
            <w:shd w:val="clear" w:color="auto" w:fill="auto"/>
            <w:vAlign w:val="center"/>
          </w:tcPr>
          <w:p w:rsidR="00886C49" w:rsidRDefault="00AA20AD" w:rsidP="00643839">
            <w:pPr>
              <w:tabs>
                <w:tab w:val="center" w:pos="4513"/>
                <w:tab w:val="right" w:pos="9026"/>
              </w:tabs>
              <w:autoSpaceDE w:val="0"/>
              <w:autoSpaceDN w:val="0"/>
              <w:adjustRightInd w:val="0"/>
              <w:rPr>
                <w:rFonts w:cs="Arial"/>
                <w:sz w:val="20"/>
              </w:rPr>
            </w:pPr>
            <w:r>
              <w:rPr>
                <w:rFonts w:cs="Arial"/>
                <w:sz w:val="20"/>
              </w:rPr>
              <w:t>Service Delivery Manager</w:t>
            </w:r>
          </w:p>
        </w:tc>
      </w:tr>
      <w:tr w:rsidR="00720E27" w:rsidRPr="00BE3DC2" w:rsidTr="0070284B">
        <w:trPr>
          <w:trHeight w:val="451"/>
        </w:trPr>
        <w:tc>
          <w:tcPr>
            <w:tcW w:w="2268" w:type="dxa"/>
            <w:shd w:val="clear" w:color="auto" w:fill="auto"/>
            <w:vAlign w:val="center"/>
          </w:tcPr>
          <w:p w:rsidR="00720E27" w:rsidRPr="000E638D" w:rsidRDefault="00053E33" w:rsidP="00D27324">
            <w:pPr>
              <w:tabs>
                <w:tab w:val="center" w:pos="4513"/>
                <w:tab w:val="right" w:pos="9026"/>
              </w:tabs>
              <w:jc w:val="left"/>
              <w:rPr>
                <w:rFonts w:cs="Arial"/>
                <w:bCs/>
                <w:sz w:val="20"/>
                <w:szCs w:val="22"/>
              </w:rPr>
            </w:pPr>
            <w:r w:rsidRPr="000E638D">
              <w:rPr>
                <w:rFonts w:cs="Arial"/>
                <w:bCs/>
                <w:sz w:val="20"/>
                <w:szCs w:val="22"/>
              </w:rPr>
              <w:t>Services</w:t>
            </w:r>
          </w:p>
        </w:tc>
        <w:tc>
          <w:tcPr>
            <w:tcW w:w="5386" w:type="dxa"/>
            <w:shd w:val="clear" w:color="auto" w:fill="auto"/>
            <w:vAlign w:val="center"/>
          </w:tcPr>
          <w:p w:rsidR="00720E27" w:rsidRPr="00694B55" w:rsidRDefault="00AD4784" w:rsidP="00483DD4">
            <w:pPr>
              <w:tabs>
                <w:tab w:val="center" w:pos="4513"/>
                <w:tab w:val="right" w:pos="9026"/>
              </w:tabs>
              <w:autoSpaceDE w:val="0"/>
              <w:autoSpaceDN w:val="0"/>
              <w:adjustRightInd w:val="0"/>
              <w:rPr>
                <w:rFonts w:cs="Arial"/>
                <w:color w:val="FF0000"/>
                <w:sz w:val="20"/>
              </w:rPr>
            </w:pPr>
            <w:r w:rsidRPr="00A47AD0">
              <w:rPr>
                <w:rFonts w:cs="Arial"/>
                <w:sz w:val="20"/>
              </w:rPr>
              <w:t xml:space="preserve">The services to be delivered by the Service Provider as set out in </w:t>
            </w:r>
            <w:r w:rsidRPr="009D2674">
              <w:rPr>
                <w:rFonts w:cs="Arial"/>
                <w:sz w:val="20"/>
              </w:rPr>
              <w:t>clause 4</w:t>
            </w:r>
          </w:p>
        </w:tc>
      </w:tr>
      <w:tr w:rsidR="00280879" w:rsidRPr="00BE3DC2" w:rsidTr="00D27324">
        <w:tc>
          <w:tcPr>
            <w:tcW w:w="2268" w:type="dxa"/>
            <w:shd w:val="clear" w:color="auto" w:fill="auto"/>
            <w:vAlign w:val="center"/>
          </w:tcPr>
          <w:p w:rsidR="00280879" w:rsidRDefault="00497176" w:rsidP="00D27324">
            <w:pPr>
              <w:tabs>
                <w:tab w:val="center" w:pos="4513"/>
                <w:tab w:val="right" w:pos="9026"/>
              </w:tabs>
              <w:jc w:val="left"/>
              <w:rPr>
                <w:rFonts w:cs="Arial"/>
                <w:bCs/>
                <w:sz w:val="20"/>
                <w:szCs w:val="22"/>
              </w:rPr>
            </w:pPr>
            <w:r>
              <w:rPr>
                <w:rFonts w:cs="Arial"/>
                <w:bCs/>
                <w:sz w:val="20"/>
                <w:szCs w:val="22"/>
              </w:rPr>
              <w:t>SP</w:t>
            </w:r>
          </w:p>
        </w:tc>
        <w:tc>
          <w:tcPr>
            <w:tcW w:w="5386" w:type="dxa"/>
            <w:shd w:val="clear" w:color="auto" w:fill="auto"/>
            <w:vAlign w:val="center"/>
          </w:tcPr>
          <w:p w:rsidR="00280879" w:rsidRDefault="00581C1F" w:rsidP="00483DD4">
            <w:pPr>
              <w:tabs>
                <w:tab w:val="center" w:pos="4513"/>
                <w:tab w:val="right" w:pos="9026"/>
              </w:tabs>
              <w:autoSpaceDE w:val="0"/>
              <w:autoSpaceDN w:val="0"/>
              <w:adjustRightInd w:val="0"/>
              <w:rPr>
                <w:rFonts w:cs="Arial"/>
                <w:sz w:val="20"/>
              </w:rPr>
            </w:pPr>
            <w:r>
              <w:rPr>
                <w:rFonts w:cs="Arial"/>
                <w:sz w:val="20"/>
              </w:rPr>
              <w:t xml:space="preserve">Service </w:t>
            </w:r>
            <w:r w:rsidR="00483DD4">
              <w:rPr>
                <w:rFonts w:cs="Arial"/>
                <w:sz w:val="20"/>
              </w:rPr>
              <w:t>P</w:t>
            </w:r>
            <w:r>
              <w:rPr>
                <w:rFonts w:cs="Arial"/>
                <w:sz w:val="20"/>
              </w:rPr>
              <w:t>rovider</w:t>
            </w:r>
          </w:p>
        </w:tc>
      </w:tr>
      <w:tr w:rsidR="00C30296" w:rsidRPr="00BE3DC2" w:rsidTr="00D27324">
        <w:tc>
          <w:tcPr>
            <w:tcW w:w="2268" w:type="dxa"/>
            <w:shd w:val="clear" w:color="auto" w:fill="auto"/>
            <w:vAlign w:val="center"/>
          </w:tcPr>
          <w:p w:rsidR="00C30296" w:rsidRDefault="00C30296" w:rsidP="00D27324">
            <w:pPr>
              <w:tabs>
                <w:tab w:val="center" w:pos="4513"/>
                <w:tab w:val="right" w:pos="9026"/>
              </w:tabs>
              <w:jc w:val="left"/>
              <w:rPr>
                <w:rFonts w:cs="Arial"/>
                <w:bCs/>
                <w:sz w:val="20"/>
                <w:szCs w:val="22"/>
              </w:rPr>
            </w:pPr>
            <w:r>
              <w:rPr>
                <w:rFonts w:cs="Arial"/>
                <w:bCs/>
                <w:sz w:val="20"/>
                <w:szCs w:val="22"/>
              </w:rPr>
              <w:t>SnS</w:t>
            </w:r>
          </w:p>
        </w:tc>
        <w:tc>
          <w:tcPr>
            <w:tcW w:w="5386" w:type="dxa"/>
            <w:shd w:val="clear" w:color="auto" w:fill="auto"/>
            <w:vAlign w:val="center"/>
          </w:tcPr>
          <w:p w:rsidR="00C30296" w:rsidRDefault="00C30296" w:rsidP="00483DD4">
            <w:pPr>
              <w:tabs>
                <w:tab w:val="center" w:pos="4513"/>
                <w:tab w:val="right" w:pos="9026"/>
              </w:tabs>
              <w:autoSpaceDE w:val="0"/>
              <w:autoSpaceDN w:val="0"/>
              <w:adjustRightInd w:val="0"/>
              <w:rPr>
                <w:rFonts w:cs="Arial"/>
                <w:sz w:val="20"/>
              </w:rPr>
            </w:pPr>
            <w:r>
              <w:rPr>
                <w:rFonts w:cs="Arial"/>
                <w:sz w:val="20"/>
              </w:rPr>
              <w:t>Support and Subscription</w:t>
            </w:r>
          </w:p>
        </w:tc>
      </w:tr>
      <w:tr w:rsidR="00DB7990" w:rsidRPr="00BE3DC2" w:rsidTr="00D27324">
        <w:tc>
          <w:tcPr>
            <w:tcW w:w="2268" w:type="dxa"/>
            <w:shd w:val="clear" w:color="auto" w:fill="auto"/>
            <w:vAlign w:val="center"/>
          </w:tcPr>
          <w:p w:rsidR="00DB7990" w:rsidRPr="000E638D" w:rsidRDefault="00DB7990" w:rsidP="00D27324">
            <w:pPr>
              <w:tabs>
                <w:tab w:val="center" w:pos="4513"/>
                <w:tab w:val="right" w:pos="9026"/>
              </w:tabs>
              <w:jc w:val="left"/>
              <w:rPr>
                <w:rFonts w:cs="Arial"/>
                <w:bCs/>
                <w:sz w:val="20"/>
                <w:szCs w:val="22"/>
              </w:rPr>
            </w:pPr>
            <w:r>
              <w:rPr>
                <w:rFonts w:cs="Arial"/>
                <w:bCs/>
                <w:sz w:val="20"/>
                <w:szCs w:val="22"/>
              </w:rPr>
              <w:t xml:space="preserve">Standard </w:t>
            </w:r>
            <w:r w:rsidR="00AA20AD">
              <w:rPr>
                <w:rFonts w:cs="Arial"/>
                <w:bCs/>
                <w:sz w:val="20"/>
                <w:szCs w:val="22"/>
              </w:rPr>
              <w:t>Defined</w:t>
            </w:r>
            <w:r>
              <w:rPr>
                <w:rFonts w:cs="Arial"/>
                <w:bCs/>
                <w:sz w:val="20"/>
                <w:szCs w:val="22"/>
              </w:rPr>
              <w:t xml:space="preserve"> Services</w:t>
            </w:r>
          </w:p>
        </w:tc>
        <w:tc>
          <w:tcPr>
            <w:tcW w:w="5386" w:type="dxa"/>
            <w:shd w:val="clear" w:color="auto" w:fill="auto"/>
            <w:vAlign w:val="center"/>
          </w:tcPr>
          <w:p w:rsidR="00DB7990" w:rsidRDefault="00DB7990" w:rsidP="00483DD4">
            <w:pPr>
              <w:tabs>
                <w:tab w:val="center" w:pos="4513"/>
                <w:tab w:val="right" w:pos="9026"/>
              </w:tabs>
              <w:autoSpaceDE w:val="0"/>
              <w:autoSpaceDN w:val="0"/>
              <w:adjustRightInd w:val="0"/>
              <w:rPr>
                <w:rFonts w:cs="Arial"/>
                <w:sz w:val="20"/>
              </w:rPr>
            </w:pPr>
            <w:r>
              <w:rPr>
                <w:rFonts w:cs="Arial"/>
                <w:sz w:val="20"/>
              </w:rPr>
              <w:t xml:space="preserve">Defined packages of work that are performed by the Service Provider on request by SARS at a fixed charge. </w:t>
            </w:r>
            <w:r w:rsidR="00393EBA">
              <w:rPr>
                <w:rFonts w:cs="Arial"/>
                <w:sz w:val="20"/>
              </w:rPr>
              <w:t>For example:</w:t>
            </w:r>
            <w:r>
              <w:rPr>
                <w:rFonts w:cs="Arial"/>
                <w:sz w:val="20"/>
              </w:rPr>
              <w:t xml:space="preserve"> </w:t>
            </w:r>
            <w:r w:rsidR="00393EBA">
              <w:rPr>
                <w:rFonts w:cs="Arial"/>
                <w:sz w:val="20"/>
              </w:rPr>
              <w:t xml:space="preserve">the installation of a </w:t>
            </w:r>
            <w:r w:rsidR="00AF01F1">
              <w:rPr>
                <w:rFonts w:cs="Arial"/>
                <w:sz w:val="20"/>
              </w:rPr>
              <w:t>Device</w:t>
            </w:r>
          </w:p>
        </w:tc>
      </w:tr>
      <w:tr w:rsidR="00AA20AD" w:rsidRPr="00BE3DC2"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A20AD" w:rsidRPr="000E638D" w:rsidRDefault="00AA20AD" w:rsidP="00D27324">
            <w:pPr>
              <w:tabs>
                <w:tab w:val="center" w:pos="4513"/>
                <w:tab w:val="right" w:pos="9026"/>
              </w:tabs>
              <w:jc w:val="left"/>
              <w:rPr>
                <w:rFonts w:cs="Arial"/>
                <w:bCs/>
                <w:sz w:val="20"/>
                <w:szCs w:val="22"/>
              </w:rPr>
            </w:pPr>
            <w:r>
              <w:rPr>
                <w:rFonts w:cs="Arial"/>
                <w:bCs/>
                <w:sz w:val="20"/>
                <w:szCs w:val="22"/>
              </w:rPr>
              <w:t>Term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AA20AD" w:rsidRDefault="00AA20AD" w:rsidP="0043559D">
            <w:pPr>
              <w:tabs>
                <w:tab w:val="center" w:pos="4513"/>
                <w:tab w:val="right" w:pos="9026"/>
              </w:tabs>
              <w:autoSpaceDE w:val="0"/>
              <w:autoSpaceDN w:val="0"/>
              <w:adjustRightInd w:val="0"/>
              <w:rPr>
                <w:rFonts w:cs="Arial"/>
                <w:sz w:val="20"/>
              </w:rPr>
            </w:pPr>
            <w:r>
              <w:rPr>
                <w:rFonts w:cs="Arial"/>
                <w:sz w:val="20"/>
              </w:rPr>
              <w:t xml:space="preserve">The term </w:t>
            </w:r>
            <w:r w:rsidRPr="009D2674">
              <w:rPr>
                <w:rFonts w:cs="Arial"/>
                <w:sz w:val="20"/>
              </w:rPr>
              <w:t xml:space="preserve">of the </w:t>
            </w:r>
            <w:r w:rsidR="0043559D" w:rsidRPr="0043559D">
              <w:rPr>
                <w:rFonts w:cs="Arial"/>
                <w:sz w:val="20"/>
              </w:rPr>
              <w:t>Renewal of VMWare Licences, software support and subscription (</w:t>
            </w:r>
            <w:proofErr w:type="spellStart"/>
            <w:r w:rsidR="0043559D" w:rsidRPr="0043559D">
              <w:rPr>
                <w:rFonts w:cs="Arial"/>
                <w:sz w:val="20"/>
              </w:rPr>
              <w:t>SnS</w:t>
            </w:r>
            <w:proofErr w:type="spellEnd"/>
            <w:r w:rsidR="0043559D" w:rsidRPr="0043559D">
              <w:rPr>
                <w:rFonts w:cs="Arial"/>
                <w:sz w:val="20"/>
              </w:rPr>
              <w:t>) license Agreement</w:t>
            </w:r>
          </w:p>
        </w:tc>
      </w:tr>
      <w:tr w:rsidR="00F543E5" w:rsidRPr="00BE3DC2"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543E5" w:rsidRDefault="00F543E5" w:rsidP="00D27324">
            <w:pPr>
              <w:tabs>
                <w:tab w:val="center" w:pos="4513"/>
                <w:tab w:val="right" w:pos="9026"/>
              </w:tabs>
              <w:jc w:val="left"/>
              <w:rPr>
                <w:rFonts w:cs="Arial"/>
                <w:bCs/>
                <w:sz w:val="20"/>
                <w:szCs w:val="22"/>
              </w:rPr>
            </w:pPr>
            <w:r>
              <w:rPr>
                <w:rFonts w:cs="Arial"/>
                <w:bCs/>
                <w:sz w:val="20"/>
                <w:szCs w:val="22"/>
              </w:rPr>
              <w:t>OEM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F543E5" w:rsidRDefault="00F543E5" w:rsidP="00F71714">
            <w:pPr>
              <w:rPr>
                <w:rFonts w:cs="Arial"/>
                <w:sz w:val="20"/>
              </w:rPr>
            </w:pPr>
            <w:r>
              <w:rPr>
                <w:rFonts w:cs="Arial"/>
                <w:sz w:val="20"/>
              </w:rPr>
              <w:t>Original Equipment Manufacturer</w:t>
            </w:r>
          </w:p>
        </w:tc>
      </w:tr>
    </w:tbl>
    <w:p w:rsidR="00434373" w:rsidRPr="00C647E5" w:rsidRDefault="00434373" w:rsidP="00434373">
      <w:pPr>
        <w:pStyle w:val="level2-head"/>
        <w:rPr>
          <w:rFonts w:cs="Arial"/>
          <w:sz w:val="24"/>
          <w:szCs w:val="24"/>
        </w:rPr>
      </w:pPr>
      <w:bookmarkStart w:id="46" w:name="_Toc483313289"/>
      <w:r w:rsidRPr="00C647E5">
        <w:rPr>
          <w:rFonts w:cs="Arial"/>
          <w:sz w:val="24"/>
          <w:szCs w:val="24"/>
        </w:rPr>
        <w:t xml:space="preserve">Mandatory and </w:t>
      </w:r>
      <w:r w:rsidR="00862459" w:rsidRPr="00C647E5">
        <w:rPr>
          <w:rFonts w:cs="Arial"/>
          <w:sz w:val="24"/>
          <w:szCs w:val="24"/>
        </w:rPr>
        <w:t>Directory Requirements</w:t>
      </w:r>
      <w:bookmarkEnd w:id="46"/>
    </w:p>
    <w:p w:rsidR="00EB5737" w:rsidRPr="00C647E5" w:rsidRDefault="00EB5737" w:rsidP="00EB5737">
      <w:pPr>
        <w:pStyle w:val="level2-text"/>
        <w:rPr>
          <w:rFonts w:cs="Arial"/>
        </w:rPr>
      </w:pPr>
      <w:r w:rsidRPr="00C647E5">
        <w:rPr>
          <w:rFonts w:cs="Arial"/>
        </w:rPr>
        <w:t>Bidders are advised to read the business requirements as set out in this document with care.</w:t>
      </w:r>
      <w:r w:rsidR="00C51852">
        <w:rPr>
          <w:rFonts w:cs="Arial"/>
        </w:rPr>
        <w:t xml:space="preserve"> </w:t>
      </w:r>
      <w:r w:rsidRPr="00C647E5">
        <w:rPr>
          <w:rFonts w:cs="Arial"/>
        </w:rPr>
        <w:t>Where SARS has specified a mandatory requirement, (i.e. where the business requirement, by the context; presence of verbs such as ‘must’; ‘will’; ‘shall’ etc.; or explicit instruction</w:t>
      </w:r>
      <w:r w:rsidR="00BB1282">
        <w:rPr>
          <w:rFonts w:cs="Arial"/>
        </w:rPr>
        <w:t xml:space="preserve"> indicates</w:t>
      </w:r>
      <w:r w:rsidRPr="00C647E5">
        <w:rPr>
          <w:rFonts w:cs="Arial"/>
        </w:rPr>
        <w:t xml:space="preserve"> that it is mandatory) the Bidder must build and price its solution accordingly.</w:t>
      </w:r>
      <w:r w:rsidR="00C51852">
        <w:rPr>
          <w:rFonts w:cs="Arial"/>
        </w:rPr>
        <w:t xml:space="preserve"> </w:t>
      </w:r>
      <w:r w:rsidR="000253CF">
        <w:rPr>
          <w:rFonts w:cs="Arial"/>
        </w:rPr>
        <w:t>If a p</w:t>
      </w:r>
      <w:r w:rsidRPr="00C647E5">
        <w:rPr>
          <w:rFonts w:cs="Arial"/>
        </w:rPr>
        <w:t xml:space="preserve">roposal fails to meet or does not address a mandatory requirement, the </w:t>
      </w:r>
      <w:r w:rsidR="000253CF">
        <w:rPr>
          <w:rFonts w:cs="Arial"/>
        </w:rPr>
        <w:t>p</w:t>
      </w:r>
      <w:r w:rsidRPr="00C647E5">
        <w:rPr>
          <w:rFonts w:cs="Arial"/>
        </w:rPr>
        <w:t>roposal may, at SARS’s discretion, be disqualified at any stage of the evaluation process as being non-responsive.</w:t>
      </w:r>
    </w:p>
    <w:p w:rsidR="00EB5737" w:rsidRPr="00C647E5" w:rsidRDefault="00EB5737" w:rsidP="00434373">
      <w:pPr>
        <w:pStyle w:val="level2-text"/>
        <w:rPr>
          <w:rFonts w:cs="Arial"/>
        </w:rPr>
      </w:pPr>
      <w:r w:rsidRPr="00C647E5">
        <w:rPr>
          <w:rFonts w:cs="Arial"/>
        </w:rPr>
        <w:t xml:space="preserve">Directory requirements </w:t>
      </w:r>
      <w:r w:rsidR="00BB1282" w:rsidRPr="00C647E5">
        <w:rPr>
          <w:rFonts w:cs="Arial"/>
        </w:rPr>
        <w:t>(i.e. where the business requirement, by the context; presence of verbs such as ‘</w:t>
      </w:r>
      <w:r w:rsidR="00BB1282">
        <w:rPr>
          <w:rFonts w:cs="Arial"/>
        </w:rPr>
        <w:t>may</w:t>
      </w:r>
      <w:r w:rsidR="00BB1282" w:rsidRPr="00C647E5">
        <w:rPr>
          <w:rFonts w:cs="Arial"/>
        </w:rPr>
        <w:t>; ‘</w:t>
      </w:r>
      <w:r w:rsidR="00BB1282">
        <w:rPr>
          <w:rFonts w:cs="Arial"/>
        </w:rPr>
        <w:t>should</w:t>
      </w:r>
      <w:r w:rsidR="00BB1282" w:rsidRPr="00C647E5">
        <w:rPr>
          <w:rFonts w:cs="Arial"/>
        </w:rPr>
        <w:t>; ‘</w:t>
      </w:r>
      <w:r w:rsidR="00BB1282">
        <w:rPr>
          <w:rFonts w:cs="Arial"/>
        </w:rPr>
        <w:t>can</w:t>
      </w:r>
      <w:r w:rsidR="00BB1282" w:rsidRPr="00C647E5">
        <w:rPr>
          <w:rFonts w:cs="Arial"/>
        </w:rPr>
        <w:t>’ etc.; or explicit instruction</w:t>
      </w:r>
      <w:r w:rsidR="001E022C">
        <w:rPr>
          <w:rFonts w:cs="Arial"/>
        </w:rPr>
        <w:t>s</w:t>
      </w:r>
      <w:r w:rsidR="00BB1282" w:rsidRPr="00C647E5">
        <w:rPr>
          <w:rFonts w:cs="Arial"/>
        </w:rPr>
        <w:t xml:space="preserve"> </w:t>
      </w:r>
      <w:r w:rsidR="001E022C">
        <w:rPr>
          <w:rFonts w:cs="Arial"/>
        </w:rPr>
        <w:t>indicate</w:t>
      </w:r>
      <w:r w:rsidR="00BB1282">
        <w:rPr>
          <w:rFonts w:cs="Arial"/>
        </w:rPr>
        <w:t xml:space="preserve"> </w:t>
      </w:r>
      <w:r w:rsidR="00BB1282" w:rsidRPr="00C647E5">
        <w:rPr>
          <w:rFonts w:cs="Arial"/>
        </w:rPr>
        <w:t xml:space="preserve">that it is </w:t>
      </w:r>
      <w:r w:rsidR="00BB1282">
        <w:rPr>
          <w:rFonts w:cs="Arial"/>
        </w:rPr>
        <w:t>directory</w:t>
      </w:r>
      <w:r w:rsidR="00BB1282" w:rsidRPr="00C647E5">
        <w:rPr>
          <w:rFonts w:cs="Arial"/>
        </w:rPr>
        <w:t>)</w:t>
      </w:r>
      <w:r w:rsidR="00BB1282">
        <w:rPr>
          <w:rFonts w:cs="Arial"/>
        </w:rPr>
        <w:t xml:space="preserve"> </w:t>
      </w:r>
      <w:r w:rsidRPr="00C647E5">
        <w:rPr>
          <w:rFonts w:cs="Arial"/>
        </w:rPr>
        <w:t xml:space="preserve">are requirements </w:t>
      </w:r>
      <w:r w:rsidR="009206CC">
        <w:rPr>
          <w:rFonts w:cs="Arial"/>
        </w:rPr>
        <w:t>that SARS does not regard as mandatory.</w:t>
      </w:r>
    </w:p>
    <w:p w:rsidR="00EB5737" w:rsidRPr="00C647E5" w:rsidRDefault="00EB5737" w:rsidP="00EB5737">
      <w:pPr>
        <w:rPr>
          <w:rFonts w:cs="Arial"/>
          <w:lang w:val="en-ZA"/>
        </w:rPr>
      </w:pPr>
    </w:p>
    <w:p w:rsidR="002C02EC" w:rsidRPr="00C647E5" w:rsidRDefault="002C02EC" w:rsidP="00525881">
      <w:pPr>
        <w:pStyle w:val="level1"/>
        <w:rPr>
          <w:rFonts w:cs="Arial"/>
          <w:sz w:val="24"/>
          <w:szCs w:val="24"/>
        </w:rPr>
      </w:pPr>
      <w:bookmarkStart w:id="47" w:name="_Ref421051453"/>
      <w:bookmarkStart w:id="48" w:name="_Toc483313290"/>
      <w:r w:rsidRPr="00C647E5">
        <w:rPr>
          <w:rFonts w:cs="Arial"/>
          <w:sz w:val="24"/>
          <w:szCs w:val="24"/>
        </w:rPr>
        <w:t>Background</w:t>
      </w:r>
      <w:bookmarkEnd w:id="47"/>
      <w:bookmarkEnd w:id="48"/>
    </w:p>
    <w:p w:rsidR="002C1F26" w:rsidRPr="00FE70DA" w:rsidRDefault="002C1F26" w:rsidP="002C1F26">
      <w:pPr>
        <w:pStyle w:val="level2-text"/>
        <w:ind w:left="567"/>
        <w:rPr>
          <w:rFonts w:cs="Arial"/>
        </w:rPr>
      </w:pPr>
      <w:r w:rsidRPr="00FE70DA">
        <w:rPr>
          <w:rFonts w:cs="Arial"/>
        </w:rPr>
        <w:t xml:space="preserve">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efficient and cost effective manner. </w:t>
      </w:r>
    </w:p>
    <w:p w:rsidR="00FB602D" w:rsidRPr="00FB602D" w:rsidRDefault="001A4E10" w:rsidP="002C1F26">
      <w:pPr>
        <w:pStyle w:val="level2-text"/>
        <w:ind w:left="567"/>
        <w:rPr>
          <w:rFonts w:cs="Arial"/>
        </w:rPr>
      </w:pPr>
      <w:r w:rsidRPr="00FB602D">
        <w:rPr>
          <w:rFonts w:cs="Arial"/>
        </w:rPr>
        <w:t xml:space="preserve">Since 2008, </w:t>
      </w:r>
      <w:r w:rsidR="00FB5815" w:rsidRPr="00FB602D">
        <w:rPr>
          <w:rFonts w:cs="Arial"/>
        </w:rPr>
        <w:t xml:space="preserve">SARS has successfully </w:t>
      </w:r>
      <w:r w:rsidRPr="00FB602D">
        <w:rPr>
          <w:rFonts w:cs="Arial"/>
        </w:rPr>
        <w:t xml:space="preserve">implemented and maintained the VMWare solution for server virtualisation with assistance from </w:t>
      </w:r>
      <w:r w:rsidR="00505180">
        <w:rPr>
          <w:rFonts w:cs="Arial"/>
        </w:rPr>
        <w:t>the OEM (</w:t>
      </w:r>
      <w:r w:rsidRPr="00FB602D">
        <w:rPr>
          <w:rFonts w:cs="Arial"/>
        </w:rPr>
        <w:t>VMWare International</w:t>
      </w:r>
      <w:r w:rsidR="00505180">
        <w:rPr>
          <w:rFonts w:cs="Arial"/>
        </w:rPr>
        <w:t>)</w:t>
      </w:r>
      <w:r w:rsidRPr="00FB602D">
        <w:rPr>
          <w:rFonts w:cs="Arial"/>
        </w:rPr>
        <w:t xml:space="preserve">. </w:t>
      </w:r>
      <w:r w:rsidR="002C1F26" w:rsidRPr="00FB602D">
        <w:rPr>
          <w:rFonts w:cs="Arial"/>
        </w:rPr>
        <w:t xml:space="preserve"> It is now SARS’ intension to maintain </w:t>
      </w:r>
      <w:r w:rsidR="00E853B0" w:rsidRPr="00FB602D">
        <w:rPr>
          <w:rFonts w:cs="Arial"/>
        </w:rPr>
        <w:t>these capabilities</w:t>
      </w:r>
      <w:r w:rsidR="002C1F26" w:rsidRPr="00FB602D">
        <w:rPr>
          <w:rFonts w:cs="Arial"/>
        </w:rPr>
        <w:t xml:space="preserve"> by </w:t>
      </w:r>
      <w:r w:rsidR="00FB602D" w:rsidRPr="00FB602D">
        <w:rPr>
          <w:rFonts w:cs="Arial"/>
        </w:rPr>
        <w:t>renewing</w:t>
      </w:r>
      <w:r w:rsidRPr="00FB602D">
        <w:rPr>
          <w:rFonts w:cs="Arial"/>
        </w:rPr>
        <w:t xml:space="preserve"> the VMWare software suppo</w:t>
      </w:r>
      <w:r w:rsidR="00FB602D" w:rsidRPr="00FB602D">
        <w:rPr>
          <w:rFonts w:cs="Arial"/>
        </w:rPr>
        <w:t xml:space="preserve">rt and subscription of licenses with a </w:t>
      </w:r>
      <w:r w:rsidR="000B31F8">
        <w:rPr>
          <w:rFonts w:cs="Arial"/>
        </w:rPr>
        <w:t>re-seller</w:t>
      </w:r>
      <w:r w:rsidR="00FB602D" w:rsidRPr="00FB602D">
        <w:rPr>
          <w:rFonts w:cs="Arial"/>
        </w:rPr>
        <w:t xml:space="preserve">. </w:t>
      </w:r>
    </w:p>
    <w:p w:rsidR="00314941" w:rsidRPr="00FB602D" w:rsidRDefault="00FB602D" w:rsidP="002C1F26">
      <w:pPr>
        <w:pStyle w:val="level2-text"/>
        <w:ind w:left="567"/>
        <w:rPr>
          <w:rFonts w:cs="Arial"/>
        </w:rPr>
      </w:pPr>
      <w:r w:rsidRPr="00FB602D">
        <w:rPr>
          <w:rFonts w:cs="Arial"/>
        </w:rPr>
        <w:t>A s</w:t>
      </w:r>
      <w:r w:rsidR="002C1F26" w:rsidRPr="00FB602D">
        <w:rPr>
          <w:rFonts w:cs="Arial"/>
        </w:rPr>
        <w:t xml:space="preserve">ignificant investment has already been made on </w:t>
      </w:r>
      <w:r w:rsidR="001A4E10" w:rsidRPr="00FB602D">
        <w:rPr>
          <w:rFonts w:cs="Arial"/>
        </w:rPr>
        <w:t>VMWare licenses</w:t>
      </w:r>
      <w:r w:rsidRPr="00FB602D">
        <w:rPr>
          <w:rFonts w:cs="Arial"/>
        </w:rPr>
        <w:t xml:space="preserve">. The </w:t>
      </w:r>
      <w:r w:rsidRPr="00FB602D">
        <w:t>SARS virtual server environment host</w:t>
      </w:r>
      <w:r w:rsidR="00F77CC7">
        <w:t>s</w:t>
      </w:r>
      <w:r w:rsidRPr="00FB602D">
        <w:t xml:space="preserve"> approximately 623 production, 230-quality assurance/development and 44 disaster recovery servers. </w:t>
      </w:r>
      <w:r w:rsidR="002C1F26" w:rsidRPr="00FB602D">
        <w:rPr>
          <w:rFonts w:cs="Arial"/>
        </w:rPr>
        <w:t xml:space="preserve">SARS is aiming to use this existing investment as the basis for continuing with this tender mainly to prevent </w:t>
      </w:r>
      <w:r w:rsidRPr="00FB602D">
        <w:rPr>
          <w:rFonts w:cs="Arial"/>
        </w:rPr>
        <w:t>a recurring capital expenditure and to ensure availability and stability of the current environment.</w:t>
      </w:r>
    </w:p>
    <w:p w:rsidR="00FB602D" w:rsidRDefault="00314941" w:rsidP="00314941">
      <w:pPr>
        <w:pStyle w:val="level1-text"/>
        <w:rPr>
          <w:rFonts w:cs="Arial"/>
        </w:rPr>
      </w:pPr>
      <w:r w:rsidRPr="00FE70DA">
        <w:rPr>
          <w:rFonts w:cs="Arial"/>
        </w:rPr>
        <w:t>The primary objective of this RFP</w:t>
      </w:r>
      <w:r w:rsidR="0086354F">
        <w:rPr>
          <w:rFonts w:cs="Arial"/>
        </w:rPr>
        <w:t xml:space="preserve"> </w:t>
      </w:r>
      <w:r w:rsidRPr="00FE70DA">
        <w:rPr>
          <w:rFonts w:cs="Arial"/>
        </w:rPr>
        <w:t xml:space="preserve">is to select and appoint a </w:t>
      </w:r>
      <w:r w:rsidR="00497176" w:rsidRPr="00FE70DA">
        <w:rPr>
          <w:rFonts w:cs="Arial"/>
        </w:rPr>
        <w:t>SP</w:t>
      </w:r>
      <w:r w:rsidRPr="00FE70DA">
        <w:rPr>
          <w:rFonts w:cs="Arial"/>
        </w:rPr>
        <w:t xml:space="preserve"> that is capable of</w:t>
      </w:r>
      <w:r w:rsidR="008F5C24" w:rsidRPr="00FE70DA">
        <w:rPr>
          <w:rFonts w:cs="Arial"/>
        </w:rPr>
        <w:t xml:space="preserve"> continuing the </w:t>
      </w:r>
      <w:r w:rsidR="00FB602D">
        <w:rPr>
          <w:rFonts w:cs="Arial"/>
        </w:rPr>
        <w:t>support and subscription of VMWare licenses</w:t>
      </w:r>
      <w:r w:rsidR="008F5C24" w:rsidRPr="00FE70DA">
        <w:rPr>
          <w:rFonts w:cs="Arial"/>
        </w:rPr>
        <w:t xml:space="preserve"> that complements the existing </w:t>
      </w:r>
      <w:r w:rsidR="00B9312A">
        <w:rPr>
          <w:rFonts w:cs="Arial"/>
        </w:rPr>
        <w:t>I</w:t>
      </w:r>
      <w:r w:rsidR="008F5C24" w:rsidRPr="00FE70DA">
        <w:rPr>
          <w:rFonts w:cs="Arial"/>
        </w:rPr>
        <w:t xml:space="preserve">nvestment. </w:t>
      </w:r>
    </w:p>
    <w:p w:rsidR="00314941" w:rsidRPr="00FE70DA" w:rsidRDefault="008F5C24" w:rsidP="00314941">
      <w:pPr>
        <w:pStyle w:val="level1-text"/>
        <w:rPr>
          <w:rFonts w:cs="Arial"/>
          <w:b/>
          <w:i/>
          <w:sz w:val="14"/>
        </w:rPr>
      </w:pPr>
      <w:r w:rsidRPr="00FE70DA">
        <w:rPr>
          <w:rFonts w:cs="Arial"/>
        </w:rPr>
        <w:t xml:space="preserve">The remainder of this Business Requirement Specification sets out the </w:t>
      </w:r>
      <w:r w:rsidR="00314941" w:rsidRPr="00FE70DA">
        <w:rPr>
          <w:rFonts w:cs="Arial"/>
        </w:rPr>
        <w:t xml:space="preserve">specific </w:t>
      </w:r>
      <w:r w:rsidR="00F623FB" w:rsidRPr="00FE70DA">
        <w:rPr>
          <w:rFonts w:cs="Arial"/>
        </w:rPr>
        <w:t xml:space="preserve">requirements </w:t>
      </w:r>
      <w:r w:rsidRPr="00FE70DA">
        <w:rPr>
          <w:rFonts w:cs="Arial"/>
        </w:rPr>
        <w:t xml:space="preserve">desired from the </w:t>
      </w:r>
      <w:r w:rsidR="00F623FB" w:rsidRPr="00FE70DA">
        <w:rPr>
          <w:rFonts w:cs="Arial"/>
        </w:rPr>
        <w:t xml:space="preserve">new </w:t>
      </w:r>
      <w:r w:rsidR="00497176" w:rsidRPr="00FE70DA">
        <w:rPr>
          <w:rFonts w:cs="Arial"/>
        </w:rPr>
        <w:t>SP</w:t>
      </w:r>
      <w:r w:rsidRPr="00FE70DA">
        <w:rPr>
          <w:rFonts w:cs="Arial"/>
        </w:rPr>
        <w:t xml:space="preserve">. </w:t>
      </w:r>
      <w:r w:rsidR="00314941" w:rsidRPr="003E59FD">
        <w:rPr>
          <w:rFonts w:cs="Arial"/>
        </w:rPr>
        <w:t xml:space="preserve">The </w:t>
      </w:r>
      <w:r w:rsidR="00AF01F1" w:rsidRPr="003E59FD">
        <w:rPr>
          <w:rFonts w:cs="Arial"/>
        </w:rPr>
        <w:t xml:space="preserve">Term </w:t>
      </w:r>
      <w:r w:rsidR="00314941" w:rsidRPr="003E59FD">
        <w:rPr>
          <w:rFonts w:cs="Arial"/>
        </w:rPr>
        <w:t xml:space="preserve">of the </w:t>
      </w:r>
      <w:r w:rsidR="00497176" w:rsidRPr="003E59FD">
        <w:rPr>
          <w:rFonts w:cs="Arial"/>
        </w:rPr>
        <w:t>SP</w:t>
      </w:r>
      <w:r w:rsidR="00314941" w:rsidRPr="003E59FD">
        <w:rPr>
          <w:rFonts w:cs="Arial"/>
        </w:rPr>
        <w:t xml:space="preserve"> appointment will be for a period of</w:t>
      </w:r>
      <w:r w:rsidR="00314941" w:rsidRPr="0064141E">
        <w:rPr>
          <w:rFonts w:cs="Arial"/>
        </w:rPr>
        <w:t xml:space="preserve"> </w:t>
      </w:r>
      <w:r w:rsidR="0070284B" w:rsidRPr="0064141E">
        <w:rPr>
          <w:rFonts w:cs="Arial"/>
        </w:rPr>
        <w:t>Three</w:t>
      </w:r>
      <w:r w:rsidR="00F77CC7" w:rsidRPr="0064141E">
        <w:rPr>
          <w:rFonts w:cs="Arial"/>
        </w:rPr>
        <w:t xml:space="preserve"> </w:t>
      </w:r>
      <w:r w:rsidR="0070284B" w:rsidRPr="0064141E">
        <w:rPr>
          <w:rFonts w:cs="Arial"/>
        </w:rPr>
        <w:t>(3)</w:t>
      </w:r>
      <w:r w:rsidR="00C74A2F" w:rsidRPr="0064141E">
        <w:rPr>
          <w:rFonts w:cs="Arial"/>
        </w:rPr>
        <w:t xml:space="preserve"> </w:t>
      </w:r>
      <w:r w:rsidR="00314941" w:rsidRPr="0064141E">
        <w:rPr>
          <w:rFonts w:cs="Arial"/>
        </w:rPr>
        <w:t>years</w:t>
      </w:r>
      <w:r w:rsidR="0070284B" w:rsidRPr="0064141E">
        <w:rPr>
          <w:rFonts w:cs="Arial"/>
        </w:rPr>
        <w:t xml:space="preserve"> with an option to renew annually for two more years</w:t>
      </w:r>
      <w:r w:rsidR="00314941" w:rsidRPr="0064141E">
        <w:rPr>
          <w:rFonts w:cs="Arial"/>
        </w:rPr>
        <w:t>.</w:t>
      </w:r>
    </w:p>
    <w:p w:rsidR="00D26CD2" w:rsidRPr="00FE70DA" w:rsidRDefault="000C7E15" w:rsidP="00D26CD2">
      <w:pPr>
        <w:pStyle w:val="level1"/>
        <w:rPr>
          <w:rFonts w:cs="Arial"/>
        </w:rPr>
      </w:pPr>
      <w:bookmarkStart w:id="49" w:name="_Ref403488747"/>
      <w:bookmarkStart w:id="50" w:name="_Ref403556932"/>
      <w:bookmarkStart w:id="51" w:name="_Ref403556966"/>
      <w:bookmarkStart w:id="52" w:name="_Toc483313291"/>
      <w:r w:rsidRPr="00FE70DA">
        <w:rPr>
          <w:rFonts w:cs="Arial"/>
        </w:rPr>
        <w:t xml:space="preserve">General </w:t>
      </w:r>
      <w:r w:rsidR="00617625" w:rsidRPr="00FE70DA">
        <w:rPr>
          <w:rFonts w:cs="Arial"/>
        </w:rPr>
        <w:t>Req</w:t>
      </w:r>
      <w:r w:rsidR="005C657D" w:rsidRPr="00FE70DA">
        <w:rPr>
          <w:rFonts w:cs="Arial"/>
        </w:rPr>
        <w:t xml:space="preserve">uirements </w:t>
      </w:r>
      <w:r w:rsidR="00383901" w:rsidRPr="00FE70DA">
        <w:rPr>
          <w:rFonts w:cs="Arial"/>
        </w:rPr>
        <w:t>for</w:t>
      </w:r>
      <w:r w:rsidR="005C657D" w:rsidRPr="00FE70DA">
        <w:rPr>
          <w:rFonts w:cs="Arial"/>
        </w:rPr>
        <w:t xml:space="preserve"> the services</w:t>
      </w:r>
      <w:bookmarkEnd w:id="49"/>
      <w:bookmarkEnd w:id="50"/>
      <w:bookmarkEnd w:id="51"/>
      <w:bookmarkEnd w:id="52"/>
    </w:p>
    <w:p w:rsidR="004B1E43" w:rsidRPr="00FE70DA" w:rsidRDefault="004B1E43" w:rsidP="00AB2CA8">
      <w:pPr>
        <w:pStyle w:val="level2-head"/>
      </w:pPr>
      <w:bookmarkStart w:id="53" w:name="_Toc483313292"/>
      <w:r w:rsidRPr="00FE70DA">
        <w:t>Accountability</w:t>
      </w:r>
      <w:bookmarkEnd w:id="53"/>
    </w:p>
    <w:p w:rsidR="00ED59EC" w:rsidRDefault="004B1E43" w:rsidP="00C36AAD">
      <w:pPr>
        <w:pStyle w:val="level1-text"/>
        <w:ind w:left="851"/>
        <w:rPr>
          <w:rFonts w:cs="Arial"/>
        </w:rPr>
      </w:pPr>
      <w:r w:rsidRPr="001432FF">
        <w:rPr>
          <w:rFonts w:cs="Arial"/>
        </w:rPr>
        <w:t>SARS requires a</w:t>
      </w:r>
      <w:r w:rsidR="003A2A83" w:rsidRPr="001432FF">
        <w:rPr>
          <w:rFonts w:cs="Arial"/>
        </w:rPr>
        <w:t xml:space="preserve"> single, </w:t>
      </w:r>
      <w:r w:rsidRPr="001432FF">
        <w:rPr>
          <w:rFonts w:cs="Arial"/>
        </w:rPr>
        <w:t xml:space="preserve">accountable </w:t>
      </w:r>
      <w:r w:rsidR="00497176" w:rsidRPr="001432FF">
        <w:rPr>
          <w:rFonts w:cs="Arial"/>
        </w:rPr>
        <w:t>SP</w:t>
      </w:r>
      <w:r w:rsidR="00581C1F" w:rsidRPr="001432FF">
        <w:rPr>
          <w:rFonts w:cs="Arial"/>
        </w:rPr>
        <w:t xml:space="preserve"> to deliver the desired services. The </w:t>
      </w:r>
      <w:r w:rsidR="00497176" w:rsidRPr="001432FF">
        <w:rPr>
          <w:rFonts w:cs="Arial"/>
        </w:rPr>
        <w:t>SP</w:t>
      </w:r>
      <w:r w:rsidR="00C36AAD" w:rsidRPr="001432FF">
        <w:rPr>
          <w:rFonts w:cs="Arial"/>
        </w:rPr>
        <w:t xml:space="preserve"> is allowed to partner with other service providers</w:t>
      </w:r>
      <w:r w:rsidR="00243817" w:rsidRPr="001432FF">
        <w:rPr>
          <w:rFonts w:cs="Arial"/>
        </w:rPr>
        <w:t xml:space="preserve">. However, such arrangements will be regarded by SARS as the internal operations of the </w:t>
      </w:r>
      <w:r w:rsidR="00497176" w:rsidRPr="001432FF">
        <w:rPr>
          <w:rFonts w:cs="Arial"/>
        </w:rPr>
        <w:t>SP</w:t>
      </w:r>
      <w:r w:rsidR="00243817" w:rsidRPr="001432FF">
        <w:rPr>
          <w:rFonts w:cs="Arial"/>
        </w:rPr>
        <w:t xml:space="preserve"> of which SARS will have no insight or visibility.</w:t>
      </w:r>
    </w:p>
    <w:p w:rsidR="00717C78" w:rsidRDefault="00717C78" w:rsidP="00717C78">
      <w:pPr>
        <w:pStyle w:val="level2-head"/>
        <w:rPr>
          <w:rFonts w:cs="Arial"/>
        </w:rPr>
      </w:pPr>
      <w:bookmarkStart w:id="54" w:name="_Toc483313293"/>
      <w:r>
        <w:rPr>
          <w:rFonts w:cs="Arial"/>
        </w:rPr>
        <w:t>Variation</w:t>
      </w:r>
      <w:bookmarkEnd w:id="54"/>
    </w:p>
    <w:p w:rsidR="00717C78" w:rsidRDefault="00717C78" w:rsidP="00717C78">
      <w:pPr>
        <w:pStyle w:val="level2-text"/>
      </w:pPr>
      <w:r w:rsidRPr="00FE70DA">
        <w:t xml:space="preserve">SARS will retain the right to </w:t>
      </w:r>
      <w:r>
        <w:t xml:space="preserve">vary the number of licenses to be renewed before and during the </w:t>
      </w:r>
      <w:r w:rsidRPr="00FE70DA">
        <w:t xml:space="preserve">Term. </w:t>
      </w:r>
    </w:p>
    <w:p w:rsidR="00BE722C" w:rsidRPr="00681AD3" w:rsidRDefault="00BE722C" w:rsidP="00BE722C">
      <w:pPr>
        <w:pStyle w:val="level2-head"/>
        <w:spacing w:line="360" w:lineRule="auto"/>
        <w:rPr>
          <w:rFonts w:cs="Arial"/>
        </w:rPr>
      </w:pPr>
      <w:bookmarkStart w:id="55" w:name="_Toc483313294"/>
      <w:r w:rsidRPr="00681AD3">
        <w:rPr>
          <w:rFonts w:cs="Arial"/>
        </w:rPr>
        <w:t>Procurement</w:t>
      </w:r>
      <w:bookmarkEnd w:id="55"/>
    </w:p>
    <w:p w:rsidR="00BE722C" w:rsidRPr="00BE722C" w:rsidRDefault="00BE722C" w:rsidP="00BE722C">
      <w:pPr>
        <w:pStyle w:val="level2-text"/>
      </w:pPr>
      <w:r>
        <w:t xml:space="preserve">Due to envisaged growth and expansion in the future, </w:t>
      </w:r>
      <w:r w:rsidRPr="00BE722C">
        <w:t xml:space="preserve">SARS requires the option to procure new licenses or </w:t>
      </w:r>
      <w:r>
        <w:t xml:space="preserve">to </w:t>
      </w:r>
      <w:r w:rsidRPr="00BE722C">
        <w:t xml:space="preserve">reinstate licenses </w:t>
      </w:r>
      <w:r>
        <w:t>(</w:t>
      </w:r>
      <w:r w:rsidRPr="00BE722C">
        <w:t>procured previously</w:t>
      </w:r>
      <w:r>
        <w:t>)</w:t>
      </w:r>
      <w:r w:rsidRPr="00BE722C">
        <w:t xml:space="preserve"> as part of this scope of service.</w:t>
      </w:r>
    </w:p>
    <w:p w:rsidR="004B1E43" w:rsidRPr="00FE70DA" w:rsidRDefault="004B1E43" w:rsidP="00AB2CA8">
      <w:pPr>
        <w:pStyle w:val="level2-head"/>
      </w:pPr>
      <w:bookmarkStart w:id="56" w:name="_Toc483313295"/>
      <w:r w:rsidRPr="00FE70DA">
        <w:t>Non-Exclusivity</w:t>
      </w:r>
      <w:bookmarkEnd w:id="56"/>
    </w:p>
    <w:p w:rsidR="001945BB" w:rsidRPr="00FE70DA" w:rsidRDefault="004B1E43" w:rsidP="00AB2CA8">
      <w:pPr>
        <w:pStyle w:val="level2-text"/>
      </w:pPr>
      <w:r w:rsidRPr="00FE70DA">
        <w:t xml:space="preserve">SARS will retain the right to source </w:t>
      </w:r>
      <w:r w:rsidR="00FE4DAA" w:rsidRPr="00FE70DA">
        <w:t xml:space="preserve">any part of the scope of </w:t>
      </w:r>
      <w:r w:rsidR="003A2A83" w:rsidRPr="00FE70DA">
        <w:t>Services</w:t>
      </w:r>
      <w:r w:rsidRPr="00FE70DA">
        <w:t xml:space="preserve"> from other service providers during the Term</w:t>
      </w:r>
      <w:r w:rsidR="00FE4DAA" w:rsidRPr="00FE70DA">
        <w:t xml:space="preserve"> or to provide </w:t>
      </w:r>
      <w:r w:rsidR="00DB4C8A" w:rsidRPr="00FE70DA">
        <w:t>a</w:t>
      </w:r>
      <w:r w:rsidR="00FE4DAA" w:rsidRPr="00FE70DA">
        <w:t xml:space="preserve"> part of the scope of services itself</w:t>
      </w:r>
      <w:r w:rsidRPr="00FE70DA">
        <w:t xml:space="preserve">. </w:t>
      </w:r>
    </w:p>
    <w:p w:rsidR="004B1E43" w:rsidRPr="00FE70DA" w:rsidRDefault="004B1E43" w:rsidP="00821F33">
      <w:pPr>
        <w:pStyle w:val="level2-head"/>
      </w:pPr>
      <w:bookmarkStart w:id="57" w:name="_Toc411354167"/>
      <w:bookmarkStart w:id="58" w:name="_Toc411354168"/>
      <w:bookmarkStart w:id="59" w:name="_Toc483313296"/>
      <w:bookmarkEnd w:id="57"/>
      <w:bookmarkEnd w:id="58"/>
      <w:r w:rsidRPr="00FE70DA">
        <w:t>Transformation</w:t>
      </w:r>
      <w:bookmarkEnd w:id="59"/>
    </w:p>
    <w:p w:rsidR="004B1E43" w:rsidRPr="00FE70DA" w:rsidRDefault="004B1E43" w:rsidP="00821F33">
      <w:pPr>
        <w:pStyle w:val="level2-text"/>
      </w:pPr>
      <w:r w:rsidRPr="00FE70DA">
        <w:t xml:space="preserve">SARS has no specific and immediate requirement to undertake a major transformation in terms of the technology or processes </w:t>
      </w:r>
      <w:r w:rsidR="003A2A83" w:rsidRPr="00FE70DA">
        <w:t>as part of the Services</w:t>
      </w:r>
      <w:r w:rsidRPr="00FE70DA">
        <w:t>.</w:t>
      </w:r>
      <w:r w:rsidR="007A786E" w:rsidRPr="00FE70DA">
        <w:t xml:space="preserve"> In the event that SARS undertakes a transformation of technology or process during the Term, the </w:t>
      </w:r>
      <w:r w:rsidR="00497176" w:rsidRPr="00FE70DA">
        <w:t>SP</w:t>
      </w:r>
      <w:r w:rsidR="007A786E" w:rsidRPr="00FE70DA">
        <w:t xml:space="preserve"> may be engaged on a project basis to provide services</w:t>
      </w:r>
      <w:r w:rsidR="000C7E15" w:rsidRPr="00FE70DA">
        <w:t xml:space="preserve"> supporting the transformation.</w:t>
      </w:r>
    </w:p>
    <w:p w:rsidR="005651AC" w:rsidRPr="00FE70DA" w:rsidRDefault="005651AC" w:rsidP="0037610B">
      <w:pPr>
        <w:pStyle w:val="level2-head"/>
      </w:pPr>
      <w:bookmarkStart w:id="60" w:name="_Toc403394335"/>
      <w:bookmarkStart w:id="61" w:name="_Toc403395232"/>
      <w:bookmarkStart w:id="62" w:name="_Toc403395439"/>
      <w:bookmarkStart w:id="63" w:name="_Toc403395677"/>
      <w:bookmarkStart w:id="64" w:name="_Ref426621217"/>
      <w:bookmarkStart w:id="65" w:name="_Toc483313297"/>
      <w:bookmarkEnd w:id="60"/>
      <w:bookmarkEnd w:id="61"/>
      <w:bookmarkEnd w:id="62"/>
      <w:bookmarkEnd w:id="63"/>
      <w:r w:rsidRPr="00FE70DA">
        <w:t>Training</w:t>
      </w:r>
      <w:bookmarkEnd w:id="64"/>
      <w:bookmarkEnd w:id="65"/>
    </w:p>
    <w:p w:rsidR="005651AC" w:rsidRDefault="005651AC" w:rsidP="00C8226E">
      <w:pPr>
        <w:pStyle w:val="level2-text"/>
      </w:pPr>
      <w:r w:rsidRPr="00FB602D">
        <w:t xml:space="preserve">The </w:t>
      </w:r>
      <w:r w:rsidR="00497176" w:rsidRPr="00FB602D">
        <w:t>SP</w:t>
      </w:r>
      <w:r w:rsidRPr="00FB602D">
        <w:t xml:space="preserve"> will not be required to provide formal training to SARS staff</w:t>
      </w:r>
      <w:r w:rsidR="007B612B" w:rsidRPr="00FB602D">
        <w:t xml:space="preserve"> </w:t>
      </w:r>
      <w:r w:rsidR="009517E3" w:rsidRPr="00FB602D">
        <w:t xml:space="preserve">unless there is an introduction of new technology to the current </w:t>
      </w:r>
      <w:r w:rsidR="00FB602D" w:rsidRPr="00FB602D">
        <w:t>VMWare</w:t>
      </w:r>
      <w:r w:rsidR="009517E3" w:rsidRPr="00FB602D">
        <w:t xml:space="preserve"> environment.  </w:t>
      </w:r>
      <w:r w:rsidRPr="00FB602D">
        <w:t xml:space="preserve">As and when required by SARS, the </w:t>
      </w:r>
      <w:r w:rsidR="00497176" w:rsidRPr="00FB602D">
        <w:t>SP</w:t>
      </w:r>
      <w:r w:rsidRPr="00FB602D">
        <w:t xml:space="preserve"> </w:t>
      </w:r>
      <w:r w:rsidR="00627089" w:rsidRPr="00FB602D">
        <w:t>may</w:t>
      </w:r>
      <w:r w:rsidRPr="00FB602D">
        <w:t xml:space="preserve"> be required to provide ad hoc</w:t>
      </w:r>
      <w:r w:rsidR="00627089" w:rsidRPr="00FB602D">
        <w:t xml:space="preserve"> technical training, for example, as part of a project.</w:t>
      </w:r>
    </w:p>
    <w:p w:rsidR="00324451" w:rsidRDefault="00324451" w:rsidP="00324451">
      <w:pPr>
        <w:rPr>
          <w:lang w:val="en-ZA"/>
        </w:rPr>
      </w:pPr>
    </w:p>
    <w:p w:rsidR="00324451" w:rsidRDefault="00324451" w:rsidP="00324451">
      <w:pPr>
        <w:rPr>
          <w:lang w:val="en-ZA"/>
        </w:rPr>
      </w:pPr>
    </w:p>
    <w:p w:rsidR="00324451" w:rsidRDefault="00324451" w:rsidP="00324451">
      <w:pPr>
        <w:rPr>
          <w:lang w:val="en-ZA"/>
        </w:rPr>
      </w:pPr>
    </w:p>
    <w:p w:rsidR="00324451" w:rsidRPr="00324451" w:rsidRDefault="00324451" w:rsidP="00324451">
      <w:pPr>
        <w:rPr>
          <w:lang w:val="en-ZA"/>
        </w:rPr>
      </w:pPr>
    </w:p>
    <w:p w:rsidR="005651AC" w:rsidRPr="00FE70DA" w:rsidRDefault="005651AC" w:rsidP="004F298E">
      <w:pPr>
        <w:pStyle w:val="level2-head"/>
      </w:pPr>
      <w:bookmarkStart w:id="66" w:name="_Ref426621219"/>
      <w:bookmarkStart w:id="67" w:name="_Toc483313298"/>
      <w:r w:rsidRPr="00FE70DA">
        <w:t>Consulting</w:t>
      </w:r>
      <w:bookmarkEnd w:id="66"/>
      <w:bookmarkEnd w:id="67"/>
    </w:p>
    <w:p w:rsidR="001945BB" w:rsidRPr="00FB602D" w:rsidRDefault="005651AC" w:rsidP="00C8226E">
      <w:pPr>
        <w:pStyle w:val="level2-text"/>
      </w:pPr>
      <w:r w:rsidRPr="00FB602D">
        <w:t xml:space="preserve">The </w:t>
      </w:r>
      <w:r w:rsidR="00497176" w:rsidRPr="00FB602D">
        <w:t>SP</w:t>
      </w:r>
      <w:r w:rsidRPr="00FB602D">
        <w:t xml:space="preserve"> will be required to provide SARS with ad hoc advisory services related to the </w:t>
      </w:r>
      <w:r w:rsidR="00AC4AC1" w:rsidRPr="00FB602D">
        <w:t>s</w:t>
      </w:r>
      <w:r w:rsidRPr="00FB602D">
        <w:t>ervices</w:t>
      </w:r>
      <w:r w:rsidR="005F6ECD" w:rsidRPr="00FB602D">
        <w:t>, including advising and recommending continuous improvements and possible technological enhancements</w:t>
      </w:r>
      <w:r w:rsidRPr="00FB602D">
        <w:t xml:space="preserve"> </w:t>
      </w:r>
      <w:r w:rsidR="005F6ECD" w:rsidRPr="00FB602D">
        <w:t xml:space="preserve">to SARS </w:t>
      </w:r>
      <w:r w:rsidR="00904E1D" w:rsidRPr="00FB602D">
        <w:t>at no additional cost.</w:t>
      </w:r>
    </w:p>
    <w:p w:rsidR="005651AC" w:rsidRDefault="001945BB" w:rsidP="00C8226E">
      <w:pPr>
        <w:pStyle w:val="level2-text"/>
      </w:pPr>
      <w:r w:rsidRPr="00FB602D">
        <w:t xml:space="preserve">Formal consulting assignments may be engaged on a paid-for basis. Formal paid-for consulting assignments </w:t>
      </w:r>
      <w:r w:rsidR="00C8226E" w:rsidRPr="00FB602D">
        <w:t>will</w:t>
      </w:r>
      <w:r w:rsidRPr="00FB602D">
        <w:t xml:space="preserve"> only be provided </w:t>
      </w:r>
      <w:r w:rsidR="00C8226E" w:rsidRPr="00FB602D">
        <w:t>on</w:t>
      </w:r>
      <w:r w:rsidRPr="00FB602D">
        <w:t xml:space="preserve"> written authorisation by SARS to the </w:t>
      </w:r>
      <w:r w:rsidR="00497176" w:rsidRPr="00FB602D">
        <w:t>SP</w:t>
      </w:r>
      <w:r w:rsidRPr="00FB602D">
        <w:t>.</w:t>
      </w:r>
    </w:p>
    <w:p w:rsidR="00D17B38" w:rsidRPr="00D17B38" w:rsidRDefault="00D17B38" w:rsidP="00D17B38">
      <w:pPr>
        <w:rPr>
          <w:lang w:val="en-ZA"/>
        </w:rPr>
      </w:pPr>
    </w:p>
    <w:p w:rsidR="005651AC" w:rsidRPr="00FE70DA" w:rsidRDefault="00627089" w:rsidP="004F298E">
      <w:pPr>
        <w:pStyle w:val="level2-head"/>
      </w:pPr>
      <w:bookmarkStart w:id="68" w:name="_Toc391984506"/>
      <w:bookmarkStart w:id="69" w:name="_Toc391989132"/>
      <w:bookmarkStart w:id="70" w:name="_Toc391991345"/>
      <w:bookmarkStart w:id="71" w:name="_Toc483313299"/>
      <w:bookmarkEnd w:id="68"/>
      <w:bookmarkEnd w:id="69"/>
      <w:bookmarkEnd w:id="70"/>
      <w:r w:rsidRPr="00FE70DA">
        <w:t xml:space="preserve">Processes, </w:t>
      </w:r>
      <w:r w:rsidR="005651AC" w:rsidRPr="00FE70DA">
        <w:t>Procedures, Schedules, Work Practices</w:t>
      </w:r>
      <w:bookmarkEnd w:id="71"/>
    </w:p>
    <w:p w:rsidR="00E56809" w:rsidRPr="00FB602D" w:rsidRDefault="005651AC" w:rsidP="00E56809">
      <w:pPr>
        <w:pStyle w:val="level2-text"/>
        <w:numPr>
          <w:ilvl w:val="0"/>
          <w:numId w:val="11"/>
        </w:numPr>
        <w:jc w:val="left"/>
        <w:rPr>
          <w:rFonts w:cs="Arial"/>
        </w:rPr>
      </w:pPr>
      <w:r w:rsidRPr="00FE70DA">
        <w:rPr>
          <w:rFonts w:cs="Arial"/>
        </w:rPr>
        <w:t>The</w:t>
      </w:r>
      <w:r w:rsidRPr="00FE70DA">
        <w:t xml:space="preserve"> </w:t>
      </w:r>
      <w:r w:rsidR="00497176" w:rsidRPr="00FE70DA">
        <w:t>SP</w:t>
      </w:r>
      <w:r w:rsidRPr="00FE70DA">
        <w:t xml:space="preserve"> is required to execute the processes, procedures, schedules and work practices developed in accordance with </w:t>
      </w:r>
      <w:r w:rsidR="003B1046" w:rsidRPr="003B1046">
        <w:rPr>
          <w:rFonts w:cs="Arial"/>
          <w:i/>
        </w:rPr>
        <w:t>the</w:t>
      </w:r>
      <w:r w:rsidR="003B1046">
        <w:rPr>
          <w:rFonts w:cs="Arial"/>
          <w:i/>
        </w:rPr>
        <w:t xml:space="preserve"> </w:t>
      </w:r>
      <w:r w:rsidR="003B1046">
        <w:rPr>
          <w:rFonts w:cs="Arial"/>
          <w:i/>
          <w:u w:val="single"/>
        </w:rPr>
        <w:t xml:space="preserve">General Conditions </w:t>
      </w:r>
      <w:proofErr w:type="gramStart"/>
      <w:r w:rsidR="003B1046">
        <w:rPr>
          <w:rFonts w:cs="Arial"/>
          <w:i/>
          <w:u w:val="single"/>
        </w:rPr>
        <w:t>Of</w:t>
      </w:r>
      <w:proofErr w:type="gramEnd"/>
      <w:r w:rsidR="003B1046">
        <w:rPr>
          <w:rFonts w:cs="Arial"/>
          <w:i/>
          <w:u w:val="single"/>
        </w:rPr>
        <w:t xml:space="preserve"> Contract (GCC)</w:t>
      </w:r>
      <w:r w:rsidR="00E56809">
        <w:rPr>
          <w:rFonts w:cs="Arial"/>
          <w:i/>
          <w:u w:val="single"/>
        </w:rPr>
        <w:t>.</w:t>
      </w:r>
    </w:p>
    <w:p w:rsidR="005651AC" w:rsidRPr="00FE70DA" w:rsidRDefault="00FB602D" w:rsidP="00FB63EC">
      <w:pPr>
        <w:pStyle w:val="level2-text"/>
        <w:numPr>
          <w:ilvl w:val="0"/>
          <w:numId w:val="11"/>
        </w:numPr>
        <w:jc w:val="left"/>
        <w:rPr>
          <w:rFonts w:cs="Arial"/>
          <w:i/>
          <w:u w:val="single"/>
        </w:rPr>
      </w:pPr>
      <w:r>
        <w:t>SARS virtual server environment host</w:t>
      </w:r>
      <w:r w:rsidR="00EF7D5F">
        <w:t>s</w:t>
      </w:r>
      <w:r>
        <w:t xml:space="preserve"> approximately 623 production, 230-quality assurance/development and 44 disaster recovery servers. </w:t>
      </w:r>
      <w:r w:rsidR="00904E1D" w:rsidRPr="00FE70DA">
        <w:rPr>
          <w:rFonts w:cs="Arial"/>
          <w:i/>
          <w:u w:val="single"/>
        </w:rPr>
        <w:t xml:space="preserve"> </w:t>
      </w:r>
      <w:r w:rsidR="005651AC" w:rsidRPr="00FE70DA">
        <w:t xml:space="preserve">Throughout the </w:t>
      </w:r>
      <w:r w:rsidR="00465729" w:rsidRPr="00FE70DA">
        <w:t xml:space="preserve">Term </w:t>
      </w:r>
      <w:r w:rsidR="005651AC" w:rsidRPr="00FE70DA">
        <w:t>of the agreement</w:t>
      </w:r>
      <w:r w:rsidR="00904E1D" w:rsidRPr="00FE70DA">
        <w:t>,</w:t>
      </w:r>
      <w:r w:rsidR="005651AC" w:rsidRPr="00FE70DA">
        <w:t xml:space="preserve"> the </w:t>
      </w:r>
      <w:r w:rsidR="00497176" w:rsidRPr="00FE70DA">
        <w:t>SP</w:t>
      </w:r>
      <w:r w:rsidR="005651AC" w:rsidRPr="00FE70DA">
        <w:t xml:space="preserve"> will be required to improve and modify the processes, procedures, schedules and work practices</w:t>
      </w:r>
      <w:r w:rsidR="005651AC" w:rsidRPr="00FE70DA" w:rsidDel="00EC51FE">
        <w:t xml:space="preserve"> </w:t>
      </w:r>
      <w:r w:rsidR="005651AC" w:rsidRPr="00FE70DA">
        <w:t>as required by SARS.</w:t>
      </w:r>
    </w:p>
    <w:p w:rsidR="005651AC" w:rsidRPr="00FB602D" w:rsidRDefault="005651AC" w:rsidP="005651AC">
      <w:pPr>
        <w:pStyle w:val="level2-text"/>
        <w:numPr>
          <w:ilvl w:val="0"/>
          <w:numId w:val="11"/>
        </w:numPr>
        <w:jc w:val="left"/>
        <w:rPr>
          <w:rFonts w:cs="Arial"/>
        </w:rPr>
      </w:pPr>
      <w:r w:rsidRPr="00FB602D">
        <w:rPr>
          <w:rFonts w:cs="Arial"/>
        </w:rPr>
        <w:t>The</w:t>
      </w:r>
      <w:r w:rsidRPr="00FE70DA">
        <w:t xml:space="preserve"> Bidder must note the obl</w:t>
      </w:r>
      <w:r w:rsidR="003B1046">
        <w:t xml:space="preserve">igations to adhere to the </w:t>
      </w:r>
      <w:r w:rsidR="003B1046">
        <w:rPr>
          <w:rFonts w:cs="Arial"/>
          <w:i/>
          <w:u w:val="single"/>
        </w:rPr>
        <w:t xml:space="preserve">General Conditions </w:t>
      </w:r>
      <w:proofErr w:type="gramStart"/>
      <w:r w:rsidR="003B1046">
        <w:rPr>
          <w:rFonts w:cs="Arial"/>
          <w:i/>
          <w:u w:val="single"/>
        </w:rPr>
        <w:t>Of</w:t>
      </w:r>
      <w:proofErr w:type="gramEnd"/>
      <w:r w:rsidR="003B1046">
        <w:rPr>
          <w:rFonts w:cs="Arial"/>
          <w:i/>
          <w:u w:val="single"/>
        </w:rPr>
        <w:t xml:space="preserve"> Contract (GCC)</w:t>
      </w:r>
      <w:r w:rsidR="00C76DAB">
        <w:rPr>
          <w:rFonts w:cs="Arial"/>
          <w:i/>
          <w:u w:val="single"/>
        </w:rPr>
        <w:t>.</w:t>
      </w:r>
    </w:p>
    <w:p w:rsidR="005651AC" w:rsidRPr="008C7CD7" w:rsidRDefault="005651AC" w:rsidP="00513E84">
      <w:pPr>
        <w:pStyle w:val="level2-head"/>
      </w:pPr>
      <w:bookmarkStart w:id="72" w:name="_Toc483313300"/>
      <w:r w:rsidRPr="008C7CD7">
        <w:t>Service Level Requirements</w:t>
      </w:r>
      <w:bookmarkEnd w:id="72"/>
    </w:p>
    <w:p w:rsidR="00627089" w:rsidRPr="008C7CD7" w:rsidRDefault="005651AC" w:rsidP="00C8226E">
      <w:pPr>
        <w:pStyle w:val="level3-text"/>
        <w:ind w:left="992"/>
      </w:pPr>
      <w:r w:rsidRPr="008C7CD7">
        <w:t xml:space="preserve">It is of critical importance to SARS that the </w:t>
      </w:r>
      <w:r w:rsidR="00497176" w:rsidRPr="008C7CD7">
        <w:t>SP</w:t>
      </w:r>
      <w:r w:rsidRPr="008C7CD7">
        <w:t xml:space="preserve"> provide</w:t>
      </w:r>
      <w:r w:rsidR="00627089" w:rsidRPr="008C7CD7">
        <w:t>s</w:t>
      </w:r>
      <w:r w:rsidRPr="008C7CD7">
        <w:t xml:space="preserve"> the Services </w:t>
      </w:r>
      <w:r w:rsidR="00627089" w:rsidRPr="008C7CD7">
        <w:t>in a way that</w:t>
      </w:r>
      <w:r w:rsidRPr="008C7CD7">
        <w:t xml:space="preserve"> meet</w:t>
      </w:r>
      <w:r w:rsidR="00DB4C8A" w:rsidRPr="008C7CD7">
        <w:t>s</w:t>
      </w:r>
      <w:r w:rsidRPr="008C7CD7">
        <w:t xml:space="preserve"> or exceed</w:t>
      </w:r>
      <w:r w:rsidR="00DB4C8A" w:rsidRPr="008C7CD7">
        <w:t>s</w:t>
      </w:r>
      <w:r w:rsidRPr="008C7CD7">
        <w:t xml:space="preserve"> </w:t>
      </w:r>
      <w:r w:rsidR="006B1DFE" w:rsidRPr="008C7CD7">
        <w:t>the Service Levels.</w:t>
      </w:r>
      <w:r w:rsidR="000A436E" w:rsidRPr="008C7CD7">
        <w:t xml:space="preserve"> The services to be rendered </w:t>
      </w:r>
      <w:r w:rsidR="00C020C6" w:rsidRPr="008C7CD7">
        <w:t xml:space="preserve">are </w:t>
      </w:r>
      <w:r w:rsidR="000A436E" w:rsidRPr="008C7CD7">
        <w:t xml:space="preserve">categorised as </w:t>
      </w:r>
      <w:r w:rsidR="00C020C6" w:rsidRPr="008C7CD7">
        <w:t xml:space="preserve">Services relating to </w:t>
      </w:r>
      <w:r w:rsidR="00FB602D" w:rsidRPr="008C7CD7">
        <w:t>VMWare support and subscription renewal of licenses.</w:t>
      </w:r>
    </w:p>
    <w:p w:rsidR="007D59B3" w:rsidRPr="008C7CD7" w:rsidRDefault="007D59B3" w:rsidP="00A442FC">
      <w:pPr>
        <w:pStyle w:val="level3"/>
        <w:ind w:hanging="708"/>
      </w:pPr>
      <w:r w:rsidRPr="008C7CD7">
        <w:t>Service Conditions</w:t>
      </w:r>
    </w:p>
    <w:p w:rsidR="007D59B3" w:rsidRPr="008C7CD7" w:rsidRDefault="007D59B3" w:rsidP="007D59B3">
      <w:pPr>
        <w:pStyle w:val="level3"/>
        <w:numPr>
          <w:ilvl w:val="0"/>
          <w:numId w:val="0"/>
        </w:numPr>
        <w:ind w:left="1701"/>
      </w:pPr>
      <w:r w:rsidRPr="008C7CD7">
        <w:t>The following conditions should apply for the rendering of the desired services:</w:t>
      </w:r>
    </w:p>
    <w:p w:rsidR="007D59B3" w:rsidRPr="008C7CD7" w:rsidRDefault="00FB602D" w:rsidP="00FB63EC">
      <w:pPr>
        <w:pStyle w:val="level3"/>
        <w:numPr>
          <w:ilvl w:val="0"/>
          <w:numId w:val="18"/>
        </w:numPr>
      </w:pPr>
      <w:r w:rsidRPr="008C7CD7">
        <w:t>Software</w:t>
      </w:r>
      <w:r w:rsidR="007D59B3" w:rsidRPr="008C7CD7">
        <w:t xml:space="preserve"> must be licenced for the enterprise, allowing for various installation instances.</w:t>
      </w:r>
    </w:p>
    <w:p w:rsidR="0037610B" w:rsidRPr="00FE70DA" w:rsidRDefault="00497176" w:rsidP="0037610B">
      <w:pPr>
        <w:pStyle w:val="level2-head"/>
      </w:pPr>
      <w:bookmarkStart w:id="73" w:name="_Toc483313301"/>
      <w:r w:rsidRPr="00FE70DA">
        <w:t>SP</w:t>
      </w:r>
      <w:r w:rsidR="0037610B" w:rsidRPr="00FE70DA">
        <w:t xml:space="preserve"> Management Personnel</w:t>
      </w:r>
      <w:bookmarkEnd w:id="73"/>
    </w:p>
    <w:p w:rsidR="00D10CBA" w:rsidRPr="00FE70DA" w:rsidRDefault="00D10CBA" w:rsidP="00383901">
      <w:pPr>
        <w:pStyle w:val="level3-text"/>
        <w:ind w:left="992"/>
      </w:pPr>
      <w:r w:rsidRPr="00FE70DA">
        <w:t xml:space="preserve">The </w:t>
      </w:r>
      <w:r w:rsidR="00497176" w:rsidRPr="00FE70DA">
        <w:t>SP</w:t>
      </w:r>
      <w:r w:rsidRPr="00FE70DA">
        <w:t xml:space="preserve"> </w:t>
      </w:r>
      <w:r w:rsidR="00F77403">
        <w:t>should</w:t>
      </w:r>
      <w:r w:rsidRPr="00FE70DA">
        <w:t xml:space="preserve"> provide </w:t>
      </w:r>
      <w:r w:rsidR="00D833B9" w:rsidRPr="00FE70DA">
        <w:t>a</w:t>
      </w:r>
      <w:r w:rsidRPr="00FE70DA">
        <w:t xml:space="preserve"> </w:t>
      </w:r>
      <w:r w:rsidR="00383901" w:rsidRPr="00FE70DA">
        <w:t>SDM for the management of the SARS account.</w:t>
      </w:r>
      <w:r w:rsidRPr="00FE70DA">
        <w:t xml:space="preserve"> </w:t>
      </w:r>
      <w:r w:rsidR="00D833B9" w:rsidRPr="00FE70DA">
        <w:t>T</w:t>
      </w:r>
      <w:r w:rsidR="00383901" w:rsidRPr="00FE70DA">
        <w:t xml:space="preserve">he SDM is </w:t>
      </w:r>
      <w:r w:rsidR="00D833B9" w:rsidRPr="00FE70DA">
        <w:t xml:space="preserve">not </w:t>
      </w:r>
      <w:r w:rsidR="00383901" w:rsidRPr="00FE70DA">
        <w:t xml:space="preserve">required to maintain a presence </w:t>
      </w:r>
      <w:r w:rsidR="00F6471D" w:rsidRPr="00FE70DA">
        <w:t xml:space="preserve">at </w:t>
      </w:r>
      <w:r w:rsidR="00383901" w:rsidRPr="00FE70DA">
        <w:t xml:space="preserve">a </w:t>
      </w:r>
      <w:r w:rsidR="00F6471D" w:rsidRPr="00FE70DA">
        <w:t xml:space="preserve">SARS </w:t>
      </w:r>
      <w:r w:rsidR="00383901" w:rsidRPr="00FE70DA">
        <w:t xml:space="preserve">site. SARS will </w:t>
      </w:r>
      <w:r w:rsidR="00D833B9" w:rsidRPr="00FE70DA">
        <w:t>neither</w:t>
      </w:r>
      <w:r w:rsidR="00383901" w:rsidRPr="00FE70DA">
        <w:t xml:space="preserve"> provide office space for </w:t>
      </w:r>
      <w:r w:rsidR="00D833B9" w:rsidRPr="00FE70DA">
        <w:t xml:space="preserve">the </w:t>
      </w:r>
      <w:r w:rsidR="00383901" w:rsidRPr="00FE70DA">
        <w:t xml:space="preserve">SDM, nor for any other </w:t>
      </w:r>
      <w:r w:rsidR="00497176" w:rsidRPr="00FE70DA">
        <w:t>SP</w:t>
      </w:r>
      <w:r w:rsidR="00383901" w:rsidRPr="00FE70DA">
        <w:t xml:space="preserve"> staff. </w:t>
      </w:r>
    </w:p>
    <w:p w:rsidR="00E03FF8" w:rsidRPr="00FE70DA" w:rsidRDefault="00D10CBA" w:rsidP="00383901">
      <w:pPr>
        <w:pStyle w:val="level3-text"/>
        <w:ind w:left="992"/>
      </w:pPr>
      <w:r w:rsidRPr="00FE70DA">
        <w:t xml:space="preserve">SARS may also </w:t>
      </w:r>
      <w:r w:rsidR="006B3E84" w:rsidRPr="00FE70DA">
        <w:t xml:space="preserve">require </w:t>
      </w:r>
      <w:r w:rsidRPr="00FE70DA">
        <w:t xml:space="preserve">the presence of </w:t>
      </w:r>
      <w:r w:rsidR="00D833B9" w:rsidRPr="00FE70DA">
        <w:t>SDM</w:t>
      </w:r>
      <w:r w:rsidRPr="00FE70DA">
        <w:t xml:space="preserve"> at </w:t>
      </w:r>
      <w:r w:rsidR="00F714EB" w:rsidRPr="00FE70DA">
        <w:t>ad</w:t>
      </w:r>
      <w:r w:rsidR="004F298E" w:rsidRPr="00FE70DA">
        <w:t xml:space="preserve"> </w:t>
      </w:r>
      <w:r w:rsidR="00F714EB" w:rsidRPr="00FE70DA">
        <w:t xml:space="preserve">hoc </w:t>
      </w:r>
      <w:r w:rsidRPr="00FE70DA">
        <w:t xml:space="preserve">meetings at SARS’s premises </w:t>
      </w:r>
      <w:r w:rsidR="00B37D0F" w:rsidRPr="00FE70DA">
        <w:t xml:space="preserve">with </w:t>
      </w:r>
      <w:r w:rsidRPr="00FE70DA">
        <w:t>reasonable notice</w:t>
      </w:r>
      <w:r w:rsidR="00B37D0F" w:rsidRPr="00FE70DA">
        <w:t xml:space="preserve">. Reasonable notice will be determined taking into account the </w:t>
      </w:r>
      <w:r w:rsidRPr="00FE70DA">
        <w:t xml:space="preserve">urgency with which the subject matter of </w:t>
      </w:r>
      <w:r w:rsidR="00C4254E" w:rsidRPr="00FE70DA">
        <w:t xml:space="preserve">a </w:t>
      </w:r>
      <w:r w:rsidRPr="00FE70DA">
        <w:t>meeting is to be addressed.</w:t>
      </w:r>
      <w:r w:rsidR="00D833B9" w:rsidRPr="00FE70DA">
        <w:t xml:space="preserve"> No separate charge is to be </w:t>
      </w:r>
      <w:r w:rsidR="00C4254E" w:rsidRPr="00FE70DA">
        <w:t xml:space="preserve">levied </w:t>
      </w:r>
      <w:r w:rsidR="00D833B9" w:rsidRPr="00FE70DA">
        <w:t xml:space="preserve">by the </w:t>
      </w:r>
      <w:r w:rsidR="00497176" w:rsidRPr="00FE70DA">
        <w:t>SP</w:t>
      </w:r>
      <w:r w:rsidR="00D833B9" w:rsidRPr="00FE70DA">
        <w:t xml:space="preserve"> for the SDM and/or for any time spent </w:t>
      </w:r>
      <w:r w:rsidR="00B94F3E" w:rsidRPr="00FE70DA">
        <w:t xml:space="preserve">by the SDM </w:t>
      </w:r>
      <w:r w:rsidR="00D833B9" w:rsidRPr="00FE70DA">
        <w:t>servicing the SARS account.</w:t>
      </w:r>
    </w:p>
    <w:p w:rsidR="009E7E15" w:rsidRDefault="00D3736D" w:rsidP="009E7E15">
      <w:pPr>
        <w:pStyle w:val="level2-head"/>
      </w:pPr>
      <w:bookmarkStart w:id="74" w:name="_Toc483313302"/>
      <w:bookmarkStart w:id="75" w:name="_Ref401574438"/>
      <w:bookmarkStart w:id="76" w:name="_Ref403557023"/>
      <w:r w:rsidRPr="001A6825">
        <w:t xml:space="preserve">Maintenance </w:t>
      </w:r>
      <w:r w:rsidR="00456474" w:rsidRPr="001A6825">
        <w:t xml:space="preserve">and support </w:t>
      </w:r>
      <w:r w:rsidRPr="001A6825">
        <w:t>services</w:t>
      </w:r>
      <w:bookmarkEnd w:id="74"/>
    </w:p>
    <w:p w:rsidR="00C961B5" w:rsidRPr="003D282D" w:rsidRDefault="00456474" w:rsidP="004616D7">
      <w:pPr>
        <w:pStyle w:val="level1-text"/>
        <w:ind w:left="992"/>
        <w:rPr>
          <w:rFonts w:cs="Arial"/>
        </w:rPr>
      </w:pPr>
      <w:r w:rsidRPr="003D282D">
        <w:rPr>
          <w:rFonts w:cs="Arial"/>
        </w:rPr>
        <w:t>Maintenance and support services consist of:</w:t>
      </w:r>
    </w:p>
    <w:p w:rsidR="00456474" w:rsidRPr="003D282D" w:rsidRDefault="00F324DC" w:rsidP="00FB63EC">
      <w:pPr>
        <w:pStyle w:val="level1-text"/>
        <w:numPr>
          <w:ilvl w:val="0"/>
          <w:numId w:val="14"/>
        </w:numPr>
        <w:ind w:left="1364"/>
        <w:rPr>
          <w:rFonts w:cs="Arial"/>
        </w:rPr>
      </w:pPr>
      <w:r w:rsidRPr="003D282D">
        <w:rPr>
          <w:rFonts w:cs="Arial"/>
        </w:rPr>
        <w:t>Incidents and problems that might arise</w:t>
      </w:r>
    </w:p>
    <w:p w:rsidR="000771C1" w:rsidRPr="003D282D" w:rsidRDefault="00F324DC" w:rsidP="000771C1">
      <w:pPr>
        <w:pStyle w:val="level1-text"/>
        <w:ind w:left="1364"/>
        <w:rPr>
          <w:rFonts w:cs="Arial"/>
        </w:rPr>
      </w:pPr>
      <w:r w:rsidRPr="003D282D">
        <w:rPr>
          <w:rFonts w:cs="Arial"/>
        </w:rPr>
        <w:t>Incidents and problems</w:t>
      </w:r>
      <w:r w:rsidR="000771C1" w:rsidRPr="003D282D">
        <w:rPr>
          <w:rFonts w:cs="Arial"/>
        </w:rPr>
        <w:t xml:space="preserve"> are to be logged with </w:t>
      </w:r>
      <w:r w:rsidR="00DB2309">
        <w:rPr>
          <w:rFonts w:cs="Arial"/>
        </w:rPr>
        <w:t>VMWare</w:t>
      </w:r>
      <w:r w:rsidR="000771C1" w:rsidRPr="003D282D">
        <w:rPr>
          <w:rFonts w:cs="Arial"/>
        </w:rPr>
        <w:t xml:space="preserve"> and classified into the </w:t>
      </w:r>
      <w:r w:rsidR="00F543E5">
        <w:rPr>
          <w:rFonts w:cs="Arial"/>
        </w:rPr>
        <w:t>VMWare Original Equipment Manufacturer (OEM) production support</w:t>
      </w:r>
      <w:r w:rsidR="000771C1" w:rsidRPr="003D282D">
        <w:rPr>
          <w:rFonts w:cs="Arial"/>
        </w:rPr>
        <w:t xml:space="preserve"> categories:</w:t>
      </w:r>
    </w:p>
    <w:p w:rsidR="00F543E5" w:rsidRPr="00F543E5" w:rsidRDefault="00F543E5" w:rsidP="000771C1">
      <w:pPr>
        <w:pStyle w:val="level1-text"/>
        <w:ind w:left="1440"/>
        <w:rPr>
          <w:rFonts w:cs="Arial"/>
        </w:rPr>
      </w:pPr>
      <w:r w:rsidRPr="00F543E5">
        <w:rPr>
          <w:rFonts w:cs="Arial"/>
        </w:rPr>
        <w:t>Severity 1:</w:t>
      </w:r>
      <w:r w:rsidR="00F324DC" w:rsidRPr="00F543E5">
        <w:rPr>
          <w:rFonts w:cs="Arial"/>
        </w:rPr>
        <w:t xml:space="preserve"> incident / problem </w:t>
      </w:r>
      <w:r w:rsidRPr="00F543E5">
        <w:rPr>
          <w:rFonts w:cs="Arial"/>
        </w:rPr>
        <w:t>target response within</w:t>
      </w:r>
      <w:r w:rsidR="000771C1" w:rsidRPr="00F543E5">
        <w:rPr>
          <w:rFonts w:cs="Arial"/>
        </w:rPr>
        <w:t xml:space="preserve"> </w:t>
      </w:r>
      <w:r w:rsidRPr="00F543E5">
        <w:rPr>
          <w:rFonts w:cs="Arial"/>
        </w:rPr>
        <w:t>30 min</w:t>
      </w:r>
    </w:p>
    <w:p w:rsidR="000771C1" w:rsidRPr="00F543E5" w:rsidRDefault="00F543E5" w:rsidP="000771C1">
      <w:pPr>
        <w:pStyle w:val="level1-text"/>
        <w:ind w:left="1440"/>
        <w:rPr>
          <w:rFonts w:cs="Arial"/>
        </w:rPr>
      </w:pPr>
      <w:r w:rsidRPr="00F543E5">
        <w:rPr>
          <w:rFonts w:cs="Arial"/>
        </w:rPr>
        <w:t>Severity 2</w:t>
      </w:r>
      <w:r w:rsidR="000771C1" w:rsidRPr="00F543E5">
        <w:rPr>
          <w:rFonts w:cs="Arial"/>
        </w:rPr>
        <w:t xml:space="preserve">: </w:t>
      </w:r>
      <w:r w:rsidR="00F324DC" w:rsidRPr="00F543E5">
        <w:rPr>
          <w:rFonts w:cs="Arial"/>
        </w:rPr>
        <w:t>incident / problem</w:t>
      </w:r>
      <w:r w:rsidR="000771C1" w:rsidRPr="00F543E5">
        <w:rPr>
          <w:rFonts w:cs="Arial"/>
        </w:rPr>
        <w:t xml:space="preserve"> </w:t>
      </w:r>
      <w:r w:rsidRPr="00F543E5">
        <w:rPr>
          <w:rFonts w:cs="Arial"/>
        </w:rPr>
        <w:t>target response within 4 business hours</w:t>
      </w:r>
    </w:p>
    <w:p w:rsidR="000771C1" w:rsidRPr="00F543E5" w:rsidRDefault="00F543E5" w:rsidP="000771C1">
      <w:pPr>
        <w:pStyle w:val="level1-text"/>
        <w:ind w:left="1440"/>
        <w:rPr>
          <w:rFonts w:cs="Arial"/>
        </w:rPr>
      </w:pPr>
      <w:r w:rsidRPr="00F543E5">
        <w:rPr>
          <w:rFonts w:cs="Arial"/>
        </w:rPr>
        <w:t>Severity 3</w:t>
      </w:r>
      <w:r w:rsidR="000771C1" w:rsidRPr="00F543E5">
        <w:rPr>
          <w:rFonts w:cs="Arial"/>
        </w:rPr>
        <w:t xml:space="preserve">: </w:t>
      </w:r>
      <w:r w:rsidR="00F324DC" w:rsidRPr="00F543E5">
        <w:rPr>
          <w:rFonts w:cs="Arial"/>
        </w:rPr>
        <w:t>incident / problem</w:t>
      </w:r>
      <w:r w:rsidR="000771C1" w:rsidRPr="00F543E5">
        <w:rPr>
          <w:rFonts w:cs="Arial"/>
        </w:rPr>
        <w:t xml:space="preserve"> </w:t>
      </w:r>
      <w:r w:rsidRPr="00F543E5">
        <w:rPr>
          <w:rFonts w:cs="Arial"/>
        </w:rPr>
        <w:t>target response within 8 business hours</w:t>
      </w:r>
    </w:p>
    <w:p w:rsidR="001A6825" w:rsidRPr="00F543E5" w:rsidRDefault="00F543E5" w:rsidP="001A6825">
      <w:pPr>
        <w:pStyle w:val="level1-text"/>
        <w:ind w:left="1440"/>
        <w:rPr>
          <w:rFonts w:cs="Arial"/>
        </w:rPr>
      </w:pPr>
      <w:r w:rsidRPr="00F543E5">
        <w:rPr>
          <w:rFonts w:cs="Arial"/>
        </w:rPr>
        <w:t xml:space="preserve">Severity </w:t>
      </w:r>
      <w:proofErr w:type="gramStart"/>
      <w:r w:rsidRPr="00F543E5">
        <w:rPr>
          <w:rFonts w:cs="Arial"/>
        </w:rPr>
        <w:t>4</w:t>
      </w:r>
      <w:r w:rsidR="001A6825" w:rsidRPr="00F543E5">
        <w:rPr>
          <w:rFonts w:cs="Arial"/>
        </w:rPr>
        <w:t xml:space="preserve"> :</w:t>
      </w:r>
      <w:proofErr w:type="gramEnd"/>
      <w:r w:rsidR="001A6825" w:rsidRPr="00F543E5">
        <w:rPr>
          <w:rFonts w:cs="Arial"/>
        </w:rPr>
        <w:t xml:space="preserve"> incident / problem </w:t>
      </w:r>
      <w:r w:rsidRPr="00F543E5">
        <w:rPr>
          <w:rFonts w:cs="Arial"/>
        </w:rPr>
        <w:t xml:space="preserve">target response within </w:t>
      </w:r>
      <w:r w:rsidR="001A6825" w:rsidRPr="00F543E5">
        <w:rPr>
          <w:rFonts w:cs="Arial"/>
        </w:rPr>
        <w:t>1</w:t>
      </w:r>
      <w:r w:rsidRPr="00F543E5">
        <w:rPr>
          <w:rFonts w:cs="Arial"/>
        </w:rPr>
        <w:t>2 business hours</w:t>
      </w:r>
    </w:p>
    <w:p w:rsidR="00B17700" w:rsidRPr="003D282D" w:rsidRDefault="00456474" w:rsidP="00FB63EC">
      <w:pPr>
        <w:pStyle w:val="level1-text"/>
        <w:numPr>
          <w:ilvl w:val="0"/>
          <w:numId w:val="14"/>
        </w:numPr>
        <w:ind w:left="1364"/>
        <w:rPr>
          <w:rFonts w:cs="Arial"/>
        </w:rPr>
      </w:pPr>
      <w:r w:rsidRPr="003D282D">
        <w:rPr>
          <w:rFonts w:cs="Arial"/>
        </w:rPr>
        <w:t>Ad hoc services</w:t>
      </w:r>
    </w:p>
    <w:p w:rsidR="00BD2C37" w:rsidRDefault="000771C1" w:rsidP="00BD2C37">
      <w:pPr>
        <w:pStyle w:val="level1-text"/>
        <w:ind w:left="1364"/>
        <w:rPr>
          <w:rFonts w:cs="Arial"/>
        </w:rPr>
      </w:pPr>
      <w:r w:rsidRPr="003D282D">
        <w:rPr>
          <w:rFonts w:cs="Arial"/>
        </w:rPr>
        <w:t xml:space="preserve">Any ad hoc services, amongst others such as those listed in sections </w:t>
      </w:r>
      <w:r w:rsidR="00946E15">
        <w:rPr>
          <w:rFonts w:cs="Arial"/>
        </w:rPr>
        <w:t>3.4</w:t>
      </w:r>
      <w:r w:rsidR="00DB1436">
        <w:rPr>
          <w:rFonts w:cs="Arial"/>
        </w:rPr>
        <w:t xml:space="preserve"> and </w:t>
      </w:r>
      <w:r w:rsidRPr="003D282D">
        <w:rPr>
          <w:rFonts w:cs="Arial"/>
        </w:rPr>
        <w:fldChar w:fldCharType="begin"/>
      </w:r>
      <w:r w:rsidRPr="003D282D">
        <w:rPr>
          <w:rFonts w:cs="Arial"/>
        </w:rPr>
        <w:instrText xml:space="preserve"> REF _Ref426621219 \r \h </w:instrText>
      </w:r>
      <w:r w:rsidR="00FE70DA" w:rsidRPr="003D282D">
        <w:rPr>
          <w:rFonts w:cs="Arial"/>
        </w:rPr>
        <w:instrText xml:space="preserve"> \* MERGEFORMAT </w:instrText>
      </w:r>
      <w:r w:rsidRPr="003D282D">
        <w:rPr>
          <w:rFonts w:cs="Arial"/>
        </w:rPr>
      </w:r>
      <w:r w:rsidRPr="003D282D">
        <w:rPr>
          <w:rFonts w:cs="Arial"/>
        </w:rPr>
        <w:fldChar w:fldCharType="separate"/>
      </w:r>
      <w:r w:rsidR="003C0A2C" w:rsidRPr="003D282D">
        <w:rPr>
          <w:rFonts w:cs="Arial"/>
        </w:rPr>
        <w:t>3.6</w:t>
      </w:r>
      <w:r w:rsidRPr="003D282D">
        <w:rPr>
          <w:rFonts w:cs="Arial"/>
        </w:rPr>
        <w:fldChar w:fldCharType="end"/>
      </w:r>
      <w:r w:rsidR="007A42D5">
        <w:rPr>
          <w:rFonts w:cs="Arial"/>
        </w:rPr>
        <w:t xml:space="preserve"> </w:t>
      </w:r>
      <w:r w:rsidRPr="003D282D">
        <w:rPr>
          <w:rFonts w:cs="Arial"/>
        </w:rPr>
        <w:t xml:space="preserve">will be formally agreed upon by SARS and the SP </w:t>
      </w:r>
      <w:r w:rsidR="00E853B0" w:rsidRPr="003D282D">
        <w:rPr>
          <w:rFonts w:cs="Arial"/>
        </w:rPr>
        <w:t>as required</w:t>
      </w:r>
      <w:r w:rsidRPr="003D282D">
        <w:rPr>
          <w:rFonts w:cs="Arial"/>
        </w:rPr>
        <w:t>.</w:t>
      </w:r>
    </w:p>
    <w:p w:rsidR="00F543E5" w:rsidRDefault="00F543E5" w:rsidP="00F543E5">
      <w:pPr>
        <w:pStyle w:val="level2-head"/>
      </w:pPr>
      <w:bookmarkStart w:id="77" w:name="_Toc483313303"/>
      <w:r>
        <w:t>OEM Relationship</w:t>
      </w:r>
      <w:bookmarkEnd w:id="77"/>
    </w:p>
    <w:p w:rsidR="009932A7" w:rsidRDefault="009932A7" w:rsidP="009932A7">
      <w:pPr>
        <w:pStyle w:val="level1-text"/>
        <w:ind w:left="1364"/>
        <w:rPr>
          <w:rFonts w:cs="Arial"/>
        </w:rPr>
      </w:pPr>
      <w:r w:rsidRPr="009932A7">
        <w:rPr>
          <w:rFonts w:cs="Arial"/>
        </w:rPr>
        <w:t>The Service Provider must have a back-to-back agreement in place with the applicable</w:t>
      </w:r>
      <w:r w:rsidR="00E962E4">
        <w:rPr>
          <w:rFonts w:cs="Arial"/>
        </w:rPr>
        <w:t xml:space="preserve"> </w:t>
      </w:r>
      <w:r w:rsidRPr="009932A7">
        <w:rPr>
          <w:rFonts w:cs="Arial"/>
        </w:rPr>
        <w:t>OEM (or their official representatives) in support of the equipment</w:t>
      </w:r>
      <w:r>
        <w:rPr>
          <w:rFonts w:cs="Arial"/>
        </w:rPr>
        <w:t>/licenses</w:t>
      </w:r>
      <w:r w:rsidRPr="009932A7">
        <w:rPr>
          <w:rFonts w:cs="Arial"/>
        </w:rPr>
        <w:t xml:space="preserve"> for which the Service Provider is contracted to provide services to SARS. </w:t>
      </w:r>
    </w:p>
    <w:p w:rsidR="009932A7" w:rsidRDefault="009932A7" w:rsidP="009932A7">
      <w:pPr>
        <w:pStyle w:val="level1-text"/>
        <w:ind w:left="1364"/>
        <w:rPr>
          <w:rFonts w:cs="Arial"/>
        </w:rPr>
      </w:pPr>
      <w:r w:rsidRPr="009932A7">
        <w:rPr>
          <w:rFonts w:cs="Arial"/>
        </w:rPr>
        <w:t>The Service Provider must ensure that the back-to-back agreement remains effective throughout the Term of the</w:t>
      </w:r>
      <w:r w:rsidR="008A3556">
        <w:rPr>
          <w:rFonts w:cs="Arial"/>
        </w:rPr>
        <w:t xml:space="preserve"> </w:t>
      </w:r>
      <w:r w:rsidR="00E962E4">
        <w:rPr>
          <w:rFonts w:cs="Arial"/>
          <w:i/>
          <w:u w:val="single"/>
        </w:rPr>
        <w:t xml:space="preserve">General Conditions </w:t>
      </w:r>
      <w:proofErr w:type="gramStart"/>
      <w:r w:rsidR="00E962E4">
        <w:rPr>
          <w:rFonts w:cs="Arial"/>
          <w:i/>
          <w:u w:val="single"/>
        </w:rPr>
        <w:t>Of</w:t>
      </w:r>
      <w:proofErr w:type="gramEnd"/>
      <w:r w:rsidR="00E962E4">
        <w:rPr>
          <w:rFonts w:cs="Arial"/>
          <w:i/>
          <w:u w:val="single"/>
        </w:rPr>
        <w:t xml:space="preserve"> Contract (GCC)</w:t>
      </w:r>
      <w:r>
        <w:rPr>
          <w:rFonts w:cs="Arial"/>
          <w:i/>
          <w:u w:val="single"/>
        </w:rPr>
        <w:t>.</w:t>
      </w:r>
    </w:p>
    <w:p w:rsidR="008B0BA2" w:rsidRDefault="009932A7" w:rsidP="00A07524">
      <w:pPr>
        <w:pStyle w:val="level1-text"/>
        <w:ind w:left="1364"/>
        <w:rPr>
          <w:ins w:id="78" w:author="Andrea Granchelli" w:date="2017-05-25T14:46:00Z"/>
          <w:rFonts w:cs="Arial"/>
        </w:rPr>
      </w:pPr>
      <w:r w:rsidRPr="009932A7">
        <w:rPr>
          <w:rFonts w:cs="Arial"/>
        </w:rPr>
        <w:t>During the Term of the agreement SARS may elect to change the equipment/</w:t>
      </w:r>
      <w:r>
        <w:rPr>
          <w:rFonts w:cs="Arial"/>
        </w:rPr>
        <w:t>licenses</w:t>
      </w:r>
      <w:r w:rsidRPr="009932A7">
        <w:rPr>
          <w:rFonts w:cs="Arial"/>
        </w:rPr>
        <w:t xml:space="preserve"> currently used within SARS or introduce new equipment</w:t>
      </w:r>
      <w:r>
        <w:rPr>
          <w:rFonts w:cs="Arial"/>
        </w:rPr>
        <w:t>/licenses</w:t>
      </w:r>
      <w:r w:rsidRPr="009932A7">
        <w:rPr>
          <w:rFonts w:cs="Arial"/>
        </w:rPr>
        <w:t xml:space="preserve"> from a new </w:t>
      </w:r>
      <w:r>
        <w:rPr>
          <w:rFonts w:cs="Arial"/>
        </w:rPr>
        <w:t>supplier</w:t>
      </w:r>
      <w:r w:rsidRPr="009932A7">
        <w:rPr>
          <w:rFonts w:cs="Arial"/>
        </w:rPr>
        <w:t xml:space="preserve">. </w:t>
      </w:r>
      <w:bookmarkStart w:id="79" w:name="_Toc403388938"/>
      <w:bookmarkStart w:id="80" w:name="_Toc403394348"/>
      <w:bookmarkStart w:id="81" w:name="_Toc403395245"/>
      <w:bookmarkStart w:id="82" w:name="_Toc403395452"/>
      <w:bookmarkStart w:id="83" w:name="_Toc403395690"/>
      <w:bookmarkStart w:id="84" w:name="_Toc403388939"/>
      <w:bookmarkStart w:id="85" w:name="_Toc403394349"/>
      <w:bookmarkStart w:id="86" w:name="_Toc403395246"/>
      <w:bookmarkStart w:id="87" w:name="_Toc403395453"/>
      <w:bookmarkStart w:id="88" w:name="_Toc403395691"/>
      <w:bookmarkStart w:id="89" w:name="_Toc403388940"/>
      <w:bookmarkStart w:id="90" w:name="_Toc403394350"/>
      <w:bookmarkStart w:id="91" w:name="_Toc403395247"/>
      <w:bookmarkStart w:id="92" w:name="_Toc403395454"/>
      <w:bookmarkStart w:id="93" w:name="_Toc403395692"/>
      <w:bookmarkStart w:id="94" w:name="_Toc403388942"/>
      <w:bookmarkStart w:id="95" w:name="_Toc403394352"/>
      <w:bookmarkStart w:id="96" w:name="_Toc403395249"/>
      <w:bookmarkStart w:id="97" w:name="_Toc403395456"/>
      <w:bookmarkStart w:id="98" w:name="_Toc403395694"/>
      <w:bookmarkStart w:id="99" w:name="_Toc403388943"/>
      <w:bookmarkStart w:id="100" w:name="_Toc403394353"/>
      <w:bookmarkStart w:id="101" w:name="_Toc403395250"/>
      <w:bookmarkStart w:id="102" w:name="_Toc403395457"/>
      <w:bookmarkStart w:id="103" w:name="_Toc403395695"/>
      <w:bookmarkStart w:id="104" w:name="_Toc403388944"/>
      <w:bookmarkStart w:id="105" w:name="_Toc403394354"/>
      <w:bookmarkStart w:id="106" w:name="_Toc403395251"/>
      <w:bookmarkStart w:id="107" w:name="_Toc403395458"/>
      <w:bookmarkStart w:id="108" w:name="_Toc403395696"/>
      <w:bookmarkStart w:id="109" w:name="_Toc403388946"/>
      <w:bookmarkStart w:id="110" w:name="_Toc403394356"/>
      <w:bookmarkStart w:id="111" w:name="_Toc403395253"/>
      <w:bookmarkStart w:id="112" w:name="_Toc403395460"/>
      <w:bookmarkStart w:id="113" w:name="_Toc403395698"/>
      <w:bookmarkStart w:id="114" w:name="_Toc403388947"/>
      <w:bookmarkStart w:id="115" w:name="_Toc403394357"/>
      <w:bookmarkStart w:id="116" w:name="_Toc403395254"/>
      <w:bookmarkStart w:id="117" w:name="_Toc403395461"/>
      <w:bookmarkStart w:id="118" w:name="_Toc403395699"/>
      <w:bookmarkStart w:id="119" w:name="_Toc403388948"/>
      <w:bookmarkStart w:id="120" w:name="_Toc403394358"/>
      <w:bookmarkStart w:id="121" w:name="_Toc403395255"/>
      <w:bookmarkStart w:id="122" w:name="_Toc403395462"/>
      <w:bookmarkStart w:id="123" w:name="_Toc403395700"/>
      <w:bookmarkStart w:id="124" w:name="_Toc403388950"/>
      <w:bookmarkStart w:id="125" w:name="_Toc403394360"/>
      <w:bookmarkStart w:id="126" w:name="_Toc403395257"/>
      <w:bookmarkStart w:id="127" w:name="_Toc403395464"/>
      <w:bookmarkStart w:id="128" w:name="_Toc403395702"/>
      <w:bookmarkStart w:id="129" w:name="_Toc403388952"/>
      <w:bookmarkStart w:id="130" w:name="_Toc403394362"/>
      <w:bookmarkStart w:id="131" w:name="_Toc403395259"/>
      <w:bookmarkStart w:id="132" w:name="_Toc403395466"/>
      <w:bookmarkStart w:id="133" w:name="_Toc403395704"/>
      <w:bookmarkStart w:id="134" w:name="_Toc403388954"/>
      <w:bookmarkStart w:id="135" w:name="_Toc403394364"/>
      <w:bookmarkStart w:id="136" w:name="_Toc403395261"/>
      <w:bookmarkStart w:id="137" w:name="_Toc403395468"/>
      <w:bookmarkStart w:id="138" w:name="_Toc403395706"/>
      <w:bookmarkStart w:id="139" w:name="_Toc403388993"/>
      <w:bookmarkStart w:id="140" w:name="_Toc403394403"/>
      <w:bookmarkStart w:id="141" w:name="_Toc403395300"/>
      <w:bookmarkStart w:id="142" w:name="_Toc403395507"/>
      <w:bookmarkStart w:id="143" w:name="_Toc403395745"/>
      <w:bookmarkStart w:id="144" w:name="_Toc403388996"/>
      <w:bookmarkStart w:id="145" w:name="_Toc403394406"/>
      <w:bookmarkStart w:id="146" w:name="_Toc403395303"/>
      <w:bookmarkStart w:id="147" w:name="_Toc403395510"/>
      <w:bookmarkStart w:id="148" w:name="_Toc403395748"/>
      <w:bookmarkStart w:id="149" w:name="_Toc403388998"/>
      <w:bookmarkStart w:id="150" w:name="_Toc403394408"/>
      <w:bookmarkStart w:id="151" w:name="_Toc403395305"/>
      <w:bookmarkStart w:id="152" w:name="_Toc403395512"/>
      <w:bookmarkStart w:id="153" w:name="_Toc403395750"/>
      <w:bookmarkStart w:id="154" w:name="_Toc403389001"/>
      <w:bookmarkStart w:id="155" w:name="_Toc403394411"/>
      <w:bookmarkStart w:id="156" w:name="_Toc403395308"/>
      <w:bookmarkStart w:id="157" w:name="_Toc403395515"/>
      <w:bookmarkStart w:id="158" w:name="_Toc403395753"/>
      <w:bookmarkStart w:id="159" w:name="_Toc403389003"/>
      <w:bookmarkStart w:id="160" w:name="_Toc403394413"/>
      <w:bookmarkStart w:id="161" w:name="_Toc403395310"/>
      <w:bookmarkStart w:id="162" w:name="_Toc403395517"/>
      <w:bookmarkStart w:id="163" w:name="_Toc403395755"/>
      <w:bookmarkStart w:id="164" w:name="_Toc403389005"/>
      <w:bookmarkStart w:id="165" w:name="_Toc403394415"/>
      <w:bookmarkStart w:id="166" w:name="_Toc403395312"/>
      <w:bookmarkStart w:id="167" w:name="_Toc403395519"/>
      <w:bookmarkStart w:id="168" w:name="_Toc403395757"/>
      <w:bookmarkStart w:id="169" w:name="_Toc403389007"/>
      <w:bookmarkStart w:id="170" w:name="_Toc403394417"/>
      <w:bookmarkStart w:id="171" w:name="_Toc403395314"/>
      <w:bookmarkStart w:id="172" w:name="_Toc403395521"/>
      <w:bookmarkStart w:id="173" w:name="_Toc403395759"/>
      <w:bookmarkStart w:id="174" w:name="_Toc403389008"/>
      <w:bookmarkStart w:id="175" w:name="_Toc403394418"/>
      <w:bookmarkStart w:id="176" w:name="_Toc403395315"/>
      <w:bookmarkStart w:id="177" w:name="_Toc403395522"/>
      <w:bookmarkStart w:id="178" w:name="_Toc403395760"/>
      <w:bookmarkStart w:id="179" w:name="_Toc403389009"/>
      <w:bookmarkStart w:id="180" w:name="_Toc403394419"/>
      <w:bookmarkStart w:id="181" w:name="_Toc403395316"/>
      <w:bookmarkStart w:id="182" w:name="_Toc403395523"/>
      <w:bookmarkStart w:id="183" w:name="_Toc403395761"/>
      <w:bookmarkStart w:id="184" w:name="_Toc403389011"/>
      <w:bookmarkStart w:id="185" w:name="_Toc403394421"/>
      <w:bookmarkStart w:id="186" w:name="_Toc403395318"/>
      <w:bookmarkStart w:id="187" w:name="_Toc403395525"/>
      <w:bookmarkStart w:id="188" w:name="_Toc403395763"/>
      <w:bookmarkStart w:id="189" w:name="_Toc403389012"/>
      <w:bookmarkStart w:id="190" w:name="_Toc403394422"/>
      <w:bookmarkStart w:id="191" w:name="_Toc403395319"/>
      <w:bookmarkStart w:id="192" w:name="_Toc403395526"/>
      <w:bookmarkStart w:id="193" w:name="_Toc403395764"/>
      <w:bookmarkStart w:id="194" w:name="_Toc403389013"/>
      <w:bookmarkStart w:id="195" w:name="_Toc403394423"/>
      <w:bookmarkStart w:id="196" w:name="_Toc403395320"/>
      <w:bookmarkStart w:id="197" w:name="_Toc403395527"/>
      <w:bookmarkStart w:id="198" w:name="_Toc403395765"/>
      <w:bookmarkStart w:id="199" w:name="_Toc403389015"/>
      <w:bookmarkStart w:id="200" w:name="_Toc403394425"/>
      <w:bookmarkStart w:id="201" w:name="_Toc403395322"/>
      <w:bookmarkStart w:id="202" w:name="_Toc403395529"/>
      <w:bookmarkStart w:id="203" w:name="_Toc403395767"/>
      <w:bookmarkStart w:id="204" w:name="_Toc403389016"/>
      <w:bookmarkStart w:id="205" w:name="_Toc403394426"/>
      <w:bookmarkStart w:id="206" w:name="_Toc403395323"/>
      <w:bookmarkStart w:id="207" w:name="_Toc403395530"/>
      <w:bookmarkStart w:id="208" w:name="_Toc403395768"/>
      <w:bookmarkStart w:id="209" w:name="_Toc403389017"/>
      <w:bookmarkStart w:id="210" w:name="_Toc403394427"/>
      <w:bookmarkStart w:id="211" w:name="_Toc403395324"/>
      <w:bookmarkStart w:id="212" w:name="_Toc403395531"/>
      <w:bookmarkStart w:id="213" w:name="_Toc403395769"/>
      <w:bookmarkStart w:id="214" w:name="_Toc403389018"/>
      <w:bookmarkStart w:id="215" w:name="_Toc403394428"/>
      <w:bookmarkStart w:id="216" w:name="_Toc403395325"/>
      <w:bookmarkStart w:id="217" w:name="_Toc403395532"/>
      <w:bookmarkStart w:id="218" w:name="_Toc403395770"/>
      <w:bookmarkStart w:id="219" w:name="_Toc403389035"/>
      <w:bookmarkStart w:id="220" w:name="_Toc403394445"/>
      <w:bookmarkStart w:id="221" w:name="_Toc403395342"/>
      <w:bookmarkStart w:id="222" w:name="_Toc403395549"/>
      <w:bookmarkStart w:id="223" w:name="_Toc403395787"/>
      <w:bookmarkStart w:id="224" w:name="_Toc403389037"/>
      <w:bookmarkStart w:id="225" w:name="_Toc403394447"/>
      <w:bookmarkStart w:id="226" w:name="_Toc403395344"/>
      <w:bookmarkStart w:id="227" w:name="_Toc403395551"/>
      <w:bookmarkStart w:id="228" w:name="_Toc403395789"/>
      <w:bookmarkStart w:id="229" w:name="_Toc403389040"/>
      <w:bookmarkStart w:id="230" w:name="_Toc403394450"/>
      <w:bookmarkStart w:id="231" w:name="_Toc403395347"/>
      <w:bookmarkStart w:id="232" w:name="_Toc403395554"/>
      <w:bookmarkStart w:id="233" w:name="_Toc403395792"/>
      <w:bookmarkStart w:id="234" w:name="_Toc403394456"/>
      <w:bookmarkStart w:id="235" w:name="_Toc403395353"/>
      <w:bookmarkStart w:id="236" w:name="_Toc403395560"/>
      <w:bookmarkStart w:id="237" w:name="_Toc403395798"/>
      <w:bookmarkStart w:id="238" w:name="_Toc403394461"/>
      <w:bookmarkStart w:id="239" w:name="_Toc403395358"/>
      <w:bookmarkStart w:id="240" w:name="_Toc403395565"/>
      <w:bookmarkStart w:id="241" w:name="_Toc403395803"/>
      <w:bookmarkStart w:id="242" w:name="_Toc403394468"/>
      <w:bookmarkStart w:id="243" w:name="_Toc403395365"/>
      <w:bookmarkStart w:id="244" w:name="_Toc403395572"/>
      <w:bookmarkStart w:id="245" w:name="_Toc403395810"/>
      <w:bookmarkStart w:id="246" w:name="_Toc403394470"/>
      <w:bookmarkStart w:id="247" w:name="_Toc403395367"/>
      <w:bookmarkStart w:id="248" w:name="_Toc403395574"/>
      <w:bookmarkStart w:id="249" w:name="_Toc403395812"/>
      <w:bookmarkStart w:id="250" w:name="_Toc403394488"/>
      <w:bookmarkStart w:id="251" w:name="_Toc403395385"/>
      <w:bookmarkStart w:id="252" w:name="_Toc403395592"/>
      <w:bookmarkStart w:id="253" w:name="_Toc403395830"/>
      <w:bookmarkEnd w:id="75"/>
      <w:bookmarkEnd w:id="76"/>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4011E3" w:rsidRDefault="004011E3" w:rsidP="00A07524">
      <w:pPr>
        <w:pStyle w:val="level1-text"/>
        <w:ind w:left="1364"/>
        <w:rPr>
          <w:ins w:id="254" w:author="Andrea Granchelli" w:date="2017-05-25T14:46:00Z"/>
          <w:rFonts w:cs="Arial"/>
        </w:rPr>
      </w:pPr>
    </w:p>
    <w:p w:rsidR="004011E3" w:rsidRDefault="004011E3" w:rsidP="00A07524">
      <w:pPr>
        <w:pStyle w:val="level1-text"/>
        <w:ind w:left="1364"/>
        <w:rPr>
          <w:ins w:id="255" w:author="Andrea Granchelli" w:date="2017-05-25T14:46:00Z"/>
          <w:rFonts w:cs="Arial"/>
        </w:rPr>
      </w:pPr>
    </w:p>
    <w:p w:rsidR="004011E3" w:rsidRDefault="004011E3" w:rsidP="00A07524">
      <w:pPr>
        <w:pStyle w:val="level1-text"/>
        <w:ind w:left="1364"/>
        <w:rPr>
          <w:ins w:id="256" w:author="Andrea Granchelli" w:date="2017-05-25T14:46:00Z"/>
          <w:rFonts w:cs="Arial"/>
        </w:rPr>
      </w:pPr>
    </w:p>
    <w:p w:rsidR="004011E3" w:rsidRDefault="004011E3" w:rsidP="00A07524">
      <w:pPr>
        <w:pStyle w:val="level1-text"/>
        <w:ind w:left="1364"/>
        <w:rPr>
          <w:ins w:id="257" w:author="Andrea Granchelli" w:date="2017-05-25T14:46:00Z"/>
          <w:rFonts w:cs="Arial"/>
        </w:rPr>
      </w:pPr>
    </w:p>
    <w:p w:rsidR="004011E3" w:rsidRDefault="004011E3" w:rsidP="00A07524">
      <w:pPr>
        <w:pStyle w:val="level1-text"/>
        <w:ind w:left="1364"/>
        <w:rPr>
          <w:ins w:id="258" w:author="Andrea Granchelli" w:date="2017-05-25T14:46:00Z"/>
          <w:rFonts w:cs="Arial"/>
        </w:rPr>
      </w:pPr>
    </w:p>
    <w:p w:rsidR="004011E3" w:rsidRDefault="004011E3" w:rsidP="00A07524">
      <w:pPr>
        <w:pStyle w:val="level1-text"/>
        <w:ind w:left="1364"/>
        <w:rPr>
          <w:ins w:id="259" w:author="Andrea Granchelli" w:date="2017-05-25T14:46:00Z"/>
          <w:rFonts w:cs="Arial"/>
        </w:rPr>
      </w:pPr>
    </w:p>
    <w:p w:rsidR="004011E3" w:rsidRDefault="004011E3" w:rsidP="00A07524">
      <w:pPr>
        <w:pStyle w:val="level1-text"/>
        <w:ind w:left="1364"/>
        <w:rPr>
          <w:rFonts w:cs="Arial"/>
        </w:rPr>
      </w:pPr>
    </w:p>
    <w:p w:rsidR="00E93EE0" w:rsidRDefault="00E93EE0" w:rsidP="00A07524">
      <w:pPr>
        <w:pStyle w:val="level1-text"/>
        <w:ind w:left="1364"/>
        <w:rPr>
          <w:rFonts w:cs="Arial"/>
          <w:b/>
          <w:sz w:val="24"/>
          <w:szCs w:val="24"/>
          <w:u w:val="single"/>
          <w:lang w:val="en-ZA"/>
        </w:rPr>
      </w:pPr>
    </w:p>
    <w:p w:rsidR="008B0BA2" w:rsidRDefault="008B0BA2" w:rsidP="008B0BA2">
      <w:pPr>
        <w:spacing w:before="240"/>
        <w:jc w:val="left"/>
        <w:rPr>
          <w:b/>
        </w:rPr>
      </w:pPr>
    </w:p>
    <w:p w:rsidR="00DB1436" w:rsidRDefault="00DB1436" w:rsidP="008B0BA2">
      <w:pPr>
        <w:spacing w:before="240"/>
        <w:jc w:val="left"/>
        <w:rPr>
          <w:b/>
        </w:rPr>
      </w:pPr>
    </w:p>
    <w:p w:rsidR="00DB1436" w:rsidRDefault="00DB1436" w:rsidP="008B0BA2">
      <w:pPr>
        <w:spacing w:before="240"/>
        <w:jc w:val="left"/>
        <w:rPr>
          <w:b/>
        </w:rPr>
      </w:pPr>
    </w:p>
    <w:p w:rsidR="008B0BA2" w:rsidRDefault="008B0BA2" w:rsidP="00BD5855">
      <w:pPr>
        <w:spacing w:line="276" w:lineRule="auto"/>
        <w:rPr>
          <w:b/>
          <w:u w:val="single"/>
        </w:rPr>
      </w:pPr>
      <w:bookmarkStart w:id="260" w:name="_GoBack"/>
      <w:bookmarkEnd w:id="260"/>
    </w:p>
    <w:p w:rsidR="008B0BA2" w:rsidRDefault="008B0BA2" w:rsidP="008B0BA2">
      <w:pPr>
        <w:spacing w:line="276" w:lineRule="auto"/>
        <w:rPr>
          <w:b/>
          <w:u w:val="single"/>
        </w:rPr>
      </w:pPr>
      <w:r w:rsidRPr="00FE70DA">
        <w:rPr>
          <w:rFonts w:cs="Arial"/>
          <w:b/>
          <w:sz w:val="24"/>
          <w:szCs w:val="24"/>
          <w:u w:val="single"/>
          <w:lang w:val="en-ZA"/>
        </w:rPr>
        <w:t>Appendix</w:t>
      </w:r>
      <w:r w:rsidRPr="00FE70DA">
        <w:rPr>
          <w:b/>
          <w:u w:val="single"/>
          <w:lang w:val="en-ZA"/>
        </w:rPr>
        <w:t xml:space="preserve"> </w:t>
      </w:r>
      <w:r w:rsidRPr="00FE70DA">
        <w:rPr>
          <w:b/>
          <w:u w:val="single"/>
        </w:rPr>
        <w:t>A</w:t>
      </w:r>
    </w:p>
    <w:p w:rsidR="00C33302" w:rsidRDefault="00C33302" w:rsidP="00BD5855">
      <w:pPr>
        <w:spacing w:line="276" w:lineRule="auto"/>
        <w:rPr>
          <w:rFonts w:cs="Arial"/>
        </w:rPr>
      </w:pPr>
    </w:p>
    <w:p w:rsidR="008B0BA2" w:rsidRPr="00C33302" w:rsidRDefault="00C33302" w:rsidP="00BD5855">
      <w:pPr>
        <w:spacing w:line="276" w:lineRule="auto"/>
        <w:rPr>
          <w:b/>
          <w:u w:val="single"/>
        </w:rPr>
      </w:pPr>
      <w:r w:rsidRPr="00C33302">
        <w:rPr>
          <w:rFonts w:cs="Arial"/>
          <w:b/>
        </w:rPr>
        <w:t>Current VMware license requirements</w:t>
      </w:r>
    </w:p>
    <w:p w:rsidR="00F06AB5" w:rsidRDefault="00F06AB5" w:rsidP="00BD5855">
      <w:pPr>
        <w:spacing w:line="276" w:lineRule="auto"/>
        <w:rPr>
          <w:b/>
          <w:u w:val="single"/>
        </w:rPr>
      </w:pPr>
    </w:p>
    <w:tbl>
      <w:tblPr>
        <w:tblW w:w="9513" w:type="dxa"/>
        <w:tblInd w:w="93" w:type="dxa"/>
        <w:tblLayout w:type="fixed"/>
        <w:tblLook w:val="04A0" w:firstRow="1" w:lastRow="0" w:firstColumn="1" w:lastColumn="0" w:noHBand="0" w:noVBand="1"/>
      </w:tblPr>
      <w:tblGrid>
        <w:gridCol w:w="1291"/>
        <w:gridCol w:w="2017"/>
        <w:gridCol w:w="393"/>
        <w:gridCol w:w="2126"/>
        <w:gridCol w:w="1276"/>
        <w:gridCol w:w="1276"/>
        <w:gridCol w:w="1134"/>
      </w:tblGrid>
      <w:tr w:rsidR="008B0BA2" w:rsidRPr="008B0BA2" w:rsidTr="005634FC">
        <w:trPr>
          <w:trHeight w:val="300"/>
        </w:trPr>
        <w:tc>
          <w:tcPr>
            <w:tcW w:w="5827" w:type="dxa"/>
            <w:gridSpan w:val="4"/>
            <w:tcBorders>
              <w:top w:val="nil"/>
              <w:left w:val="nil"/>
              <w:bottom w:val="nil"/>
              <w:right w:val="nil"/>
            </w:tcBorders>
            <w:shd w:val="clear" w:color="auto" w:fill="auto"/>
            <w:noWrap/>
            <w:vAlign w:val="center"/>
            <w:hideMark/>
          </w:tcPr>
          <w:p w:rsidR="008B0BA2" w:rsidRDefault="004A24EB" w:rsidP="009932A7">
            <w:pPr>
              <w:jc w:val="left"/>
              <w:rPr>
                <w:rFonts w:cs="Arial"/>
                <w:b/>
                <w:sz w:val="24"/>
                <w:szCs w:val="24"/>
                <w:u w:val="single"/>
                <w:lang w:val="en-US"/>
              </w:rPr>
            </w:pPr>
            <w:r>
              <w:rPr>
                <w:rFonts w:cs="Arial"/>
                <w:b/>
                <w:sz w:val="24"/>
                <w:szCs w:val="24"/>
                <w:u w:val="single"/>
                <w:lang w:val="en-US"/>
              </w:rPr>
              <w:t>Renewal</w:t>
            </w:r>
          </w:p>
          <w:p w:rsidR="00CC4973" w:rsidRPr="009932A7" w:rsidRDefault="00CC4973" w:rsidP="009932A7">
            <w:pPr>
              <w:jc w:val="left"/>
              <w:rPr>
                <w:rFonts w:cs="Arial"/>
                <w:b/>
                <w:sz w:val="24"/>
                <w:szCs w:val="24"/>
                <w:u w:val="single"/>
                <w:lang w:val="en-ZA"/>
              </w:rPr>
            </w:pPr>
          </w:p>
        </w:tc>
        <w:tc>
          <w:tcPr>
            <w:tcW w:w="1276" w:type="dxa"/>
            <w:tcBorders>
              <w:top w:val="nil"/>
              <w:left w:val="nil"/>
              <w:bottom w:val="nil"/>
              <w:right w:val="nil"/>
            </w:tcBorders>
            <w:shd w:val="clear" w:color="auto" w:fill="auto"/>
            <w:noWrap/>
            <w:vAlign w:val="bottom"/>
            <w:hideMark/>
          </w:tcPr>
          <w:p w:rsidR="008B0BA2" w:rsidRPr="009932A7" w:rsidRDefault="008B0BA2" w:rsidP="009932A7">
            <w:pPr>
              <w:jc w:val="left"/>
              <w:rPr>
                <w:rFonts w:cs="Arial"/>
                <w:b/>
                <w:sz w:val="24"/>
                <w:szCs w:val="24"/>
                <w:lang w:val="en-ZA"/>
              </w:rPr>
            </w:pPr>
          </w:p>
        </w:tc>
        <w:tc>
          <w:tcPr>
            <w:tcW w:w="1276" w:type="dxa"/>
            <w:tcBorders>
              <w:top w:val="nil"/>
              <w:left w:val="nil"/>
              <w:bottom w:val="nil"/>
              <w:right w:val="nil"/>
            </w:tcBorders>
            <w:shd w:val="clear" w:color="auto" w:fill="auto"/>
            <w:noWrap/>
            <w:vAlign w:val="bottom"/>
            <w:hideMark/>
          </w:tcPr>
          <w:p w:rsidR="008B0BA2" w:rsidRPr="009932A7" w:rsidRDefault="008B0BA2" w:rsidP="009932A7">
            <w:pPr>
              <w:jc w:val="left"/>
              <w:rPr>
                <w:rFonts w:cs="Arial"/>
                <w:b/>
                <w:sz w:val="24"/>
                <w:szCs w:val="24"/>
                <w:lang w:val="en-ZA"/>
              </w:rPr>
            </w:pPr>
          </w:p>
        </w:tc>
        <w:tc>
          <w:tcPr>
            <w:tcW w:w="1134" w:type="dxa"/>
            <w:tcBorders>
              <w:top w:val="nil"/>
              <w:left w:val="nil"/>
              <w:bottom w:val="nil"/>
              <w:right w:val="nil"/>
            </w:tcBorders>
            <w:shd w:val="clear" w:color="auto" w:fill="auto"/>
            <w:noWrap/>
            <w:vAlign w:val="bottom"/>
            <w:hideMark/>
          </w:tcPr>
          <w:p w:rsidR="008B0BA2" w:rsidRPr="009932A7" w:rsidRDefault="008B0BA2" w:rsidP="009932A7">
            <w:pPr>
              <w:jc w:val="left"/>
              <w:rPr>
                <w:rFonts w:cs="Arial"/>
                <w:b/>
                <w:sz w:val="24"/>
                <w:szCs w:val="24"/>
                <w:lang w:val="en-ZA"/>
              </w:rPr>
            </w:pPr>
          </w:p>
        </w:tc>
      </w:tr>
      <w:tr w:rsidR="008B0BA2" w:rsidRPr="009932A7" w:rsidTr="00B47A83">
        <w:trPr>
          <w:trHeight w:val="315"/>
        </w:trPr>
        <w:tc>
          <w:tcPr>
            <w:tcW w:w="1291" w:type="dxa"/>
            <w:tcBorders>
              <w:top w:val="nil"/>
              <w:left w:val="nil"/>
              <w:bottom w:val="single" w:sz="8" w:space="0" w:color="000000"/>
              <w:right w:val="nil"/>
            </w:tcBorders>
            <w:shd w:val="clear" w:color="auto" w:fill="auto"/>
            <w:noWrap/>
            <w:vAlign w:val="center"/>
            <w:hideMark/>
          </w:tcPr>
          <w:p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Instance</w:t>
            </w:r>
          </w:p>
        </w:tc>
        <w:tc>
          <w:tcPr>
            <w:tcW w:w="2017" w:type="dxa"/>
            <w:tcBorders>
              <w:top w:val="nil"/>
              <w:left w:val="nil"/>
              <w:bottom w:val="single" w:sz="8" w:space="0" w:color="000000"/>
              <w:right w:val="nil"/>
            </w:tcBorders>
            <w:shd w:val="clear" w:color="auto" w:fill="auto"/>
            <w:noWrap/>
            <w:vAlign w:val="center"/>
            <w:hideMark/>
          </w:tcPr>
          <w:p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Part Number</w:t>
            </w:r>
          </w:p>
        </w:tc>
        <w:tc>
          <w:tcPr>
            <w:tcW w:w="2519" w:type="dxa"/>
            <w:gridSpan w:val="2"/>
            <w:tcBorders>
              <w:top w:val="nil"/>
              <w:left w:val="nil"/>
              <w:bottom w:val="single" w:sz="8" w:space="0" w:color="000000"/>
              <w:right w:val="nil"/>
            </w:tcBorders>
            <w:shd w:val="clear" w:color="auto" w:fill="auto"/>
            <w:noWrap/>
            <w:vAlign w:val="center"/>
            <w:hideMark/>
          </w:tcPr>
          <w:p w:rsidR="008B0BA2" w:rsidRPr="009932A7" w:rsidRDefault="005634FC" w:rsidP="009932A7">
            <w:pPr>
              <w:jc w:val="left"/>
              <w:rPr>
                <w:rFonts w:cs="Arial"/>
                <w:b/>
                <w:bCs/>
                <w:color w:val="000000"/>
                <w:sz w:val="20"/>
                <w:u w:val="single"/>
                <w:lang w:val="en-ZA"/>
              </w:rPr>
            </w:pPr>
            <w:r w:rsidRPr="005634FC">
              <w:rPr>
                <w:rFonts w:cs="Arial"/>
                <w:b/>
                <w:bCs/>
                <w:color w:val="000000"/>
                <w:sz w:val="20"/>
                <w:lang w:val="en-ZA"/>
              </w:rPr>
              <w:t xml:space="preserve">     </w:t>
            </w:r>
            <w:r w:rsidR="008B0BA2" w:rsidRPr="009932A7">
              <w:rPr>
                <w:rFonts w:cs="Arial"/>
                <w:b/>
                <w:bCs/>
                <w:color w:val="000000"/>
                <w:sz w:val="20"/>
                <w:u w:val="single"/>
                <w:lang w:val="en-ZA"/>
              </w:rPr>
              <w:t>Description</w:t>
            </w:r>
          </w:p>
        </w:tc>
        <w:tc>
          <w:tcPr>
            <w:tcW w:w="1276" w:type="dxa"/>
            <w:tcBorders>
              <w:top w:val="nil"/>
              <w:left w:val="nil"/>
              <w:bottom w:val="single" w:sz="8" w:space="0" w:color="000000"/>
              <w:right w:val="nil"/>
            </w:tcBorders>
            <w:shd w:val="clear" w:color="auto" w:fill="auto"/>
            <w:noWrap/>
            <w:vAlign w:val="center"/>
            <w:hideMark/>
          </w:tcPr>
          <w:p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Start</w:t>
            </w:r>
          </w:p>
        </w:tc>
        <w:tc>
          <w:tcPr>
            <w:tcW w:w="1276" w:type="dxa"/>
            <w:tcBorders>
              <w:top w:val="nil"/>
              <w:left w:val="nil"/>
              <w:bottom w:val="single" w:sz="8" w:space="0" w:color="000000"/>
              <w:right w:val="nil"/>
            </w:tcBorders>
            <w:shd w:val="clear" w:color="auto" w:fill="auto"/>
            <w:noWrap/>
            <w:vAlign w:val="center"/>
            <w:hideMark/>
          </w:tcPr>
          <w:p w:rsidR="008B0BA2" w:rsidRPr="009932A7" w:rsidRDefault="008B0BA2" w:rsidP="009932A7">
            <w:pPr>
              <w:jc w:val="left"/>
              <w:rPr>
                <w:rFonts w:cs="Arial"/>
                <w:b/>
                <w:bCs/>
                <w:color w:val="000000"/>
                <w:sz w:val="20"/>
                <w:u w:val="single"/>
                <w:lang w:val="en-ZA"/>
              </w:rPr>
            </w:pPr>
            <w:r w:rsidRPr="009932A7">
              <w:rPr>
                <w:rFonts w:cs="Arial"/>
                <w:b/>
                <w:bCs/>
                <w:color w:val="000000"/>
                <w:sz w:val="20"/>
                <w:u w:val="single"/>
                <w:lang w:val="en-ZA"/>
              </w:rPr>
              <w:t>End</w:t>
            </w:r>
          </w:p>
        </w:tc>
        <w:tc>
          <w:tcPr>
            <w:tcW w:w="1134" w:type="dxa"/>
            <w:tcBorders>
              <w:top w:val="nil"/>
              <w:left w:val="nil"/>
              <w:bottom w:val="single" w:sz="8" w:space="0" w:color="000000"/>
              <w:right w:val="nil"/>
            </w:tcBorders>
            <w:shd w:val="clear" w:color="auto" w:fill="auto"/>
            <w:noWrap/>
            <w:vAlign w:val="center"/>
            <w:hideMark/>
          </w:tcPr>
          <w:p w:rsidR="008B0BA2" w:rsidRPr="009932A7" w:rsidRDefault="008B0BA2" w:rsidP="00D32BA7">
            <w:pPr>
              <w:jc w:val="left"/>
              <w:rPr>
                <w:rFonts w:cs="Arial"/>
                <w:b/>
                <w:bCs/>
                <w:color w:val="000000"/>
                <w:sz w:val="20"/>
                <w:u w:val="single"/>
                <w:lang w:val="en-ZA"/>
              </w:rPr>
            </w:pPr>
            <w:r w:rsidRPr="009932A7">
              <w:rPr>
                <w:rFonts w:cs="Arial"/>
                <w:b/>
                <w:bCs/>
                <w:color w:val="000000"/>
                <w:sz w:val="20"/>
                <w:u w:val="single"/>
                <w:lang w:val="en-ZA"/>
              </w:rPr>
              <w:t>Q</w:t>
            </w:r>
            <w:r w:rsidR="00D32BA7">
              <w:rPr>
                <w:rFonts w:cs="Arial"/>
                <w:b/>
                <w:bCs/>
                <w:color w:val="000000"/>
                <w:sz w:val="20"/>
                <w:u w:val="single"/>
                <w:lang w:val="en-ZA"/>
              </w:rPr>
              <w:t>uantity</w:t>
            </w:r>
          </w:p>
        </w:tc>
      </w:tr>
      <w:tr w:rsidR="008B0BA2" w:rsidRPr="009932A7" w:rsidTr="00B47A83">
        <w:trPr>
          <w:trHeight w:val="1281"/>
        </w:trPr>
        <w:tc>
          <w:tcPr>
            <w:tcW w:w="1291"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154728821</w:t>
            </w:r>
          </w:p>
        </w:tc>
        <w:tc>
          <w:tcPr>
            <w:tcW w:w="2410" w:type="dxa"/>
            <w:gridSpan w:val="2"/>
            <w:tcBorders>
              <w:top w:val="single" w:sz="8" w:space="0" w:color="000000"/>
              <w:left w:val="nil"/>
              <w:bottom w:val="single" w:sz="8" w:space="0" w:color="000000"/>
              <w:right w:val="single" w:sz="8" w:space="0" w:color="000000"/>
            </w:tcBorders>
            <w:shd w:val="clear" w:color="auto" w:fill="auto"/>
            <w:noWrap/>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VCS6-STD-P-SSS-C-R</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 xml:space="preserve">Production Support Coverage  VMware </w:t>
            </w:r>
            <w:proofErr w:type="spellStart"/>
            <w:r w:rsidRPr="009932A7">
              <w:rPr>
                <w:rFonts w:cs="Arial"/>
                <w:color w:val="000000"/>
                <w:sz w:val="20"/>
                <w:lang w:val="en-ZA"/>
              </w:rPr>
              <w:t>vCenter</w:t>
            </w:r>
            <w:proofErr w:type="spellEnd"/>
            <w:r w:rsidRPr="009932A7">
              <w:rPr>
                <w:rFonts w:cs="Arial"/>
                <w:color w:val="000000"/>
                <w:sz w:val="20"/>
                <w:lang w:val="en-ZA"/>
              </w:rPr>
              <w:t xml:space="preserve"> Server 6 Standard for vSphere 6 (Per Instance) - Renewal</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2017/08/01</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2020/07/31</w:t>
            </w:r>
          </w:p>
        </w:tc>
        <w:tc>
          <w:tcPr>
            <w:tcW w:w="1134" w:type="dxa"/>
            <w:tcBorders>
              <w:top w:val="single" w:sz="8" w:space="0" w:color="000000"/>
              <w:left w:val="nil"/>
              <w:bottom w:val="single" w:sz="8" w:space="0" w:color="000000"/>
              <w:right w:val="single" w:sz="8" w:space="0" w:color="000000"/>
            </w:tcBorders>
            <w:shd w:val="clear" w:color="auto" w:fill="auto"/>
            <w:noWrap/>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5</w:t>
            </w:r>
          </w:p>
        </w:tc>
      </w:tr>
      <w:tr w:rsidR="008B0BA2" w:rsidRPr="009932A7" w:rsidTr="00B47A83">
        <w:trPr>
          <w:trHeight w:val="1457"/>
        </w:trPr>
        <w:tc>
          <w:tcPr>
            <w:tcW w:w="1291"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155320425</w:t>
            </w:r>
          </w:p>
        </w:tc>
        <w:tc>
          <w:tcPr>
            <w:tcW w:w="2410" w:type="dxa"/>
            <w:gridSpan w:val="2"/>
            <w:tcBorders>
              <w:top w:val="single" w:sz="8" w:space="0" w:color="000000"/>
              <w:left w:val="nil"/>
              <w:bottom w:val="single" w:sz="8" w:space="0" w:color="000000"/>
              <w:right w:val="single" w:sz="8" w:space="0" w:color="000000"/>
            </w:tcBorders>
            <w:shd w:val="clear" w:color="auto" w:fill="auto"/>
            <w:noWrap/>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VS6-EPL-P-SSS-C-R</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Production Support Coverage  VMware vSphere 6 Enterprise Plus for 1 processor - Renewal</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2017/08/01</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9932A7">
            <w:pPr>
              <w:jc w:val="right"/>
              <w:rPr>
                <w:rFonts w:cs="Arial"/>
                <w:sz w:val="20"/>
                <w:lang w:val="en-ZA"/>
              </w:rPr>
            </w:pPr>
            <w:r w:rsidRPr="009932A7">
              <w:rPr>
                <w:rFonts w:cs="Arial"/>
                <w:color w:val="000000"/>
                <w:sz w:val="20"/>
                <w:lang w:val="en-ZA"/>
              </w:rPr>
              <w:t>2020/07/31</w:t>
            </w:r>
          </w:p>
        </w:tc>
        <w:tc>
          <w:tcPr>
            <w:tcW w:w="1134" w:type="dxa"/>
            <w:tcBorders>
              <w:top w:val="single" w:sz="8" w:space="0" w:color="000000"/>
              <w:left w:val="nil"/>
              <w:bottom w:val="single" w:sz="8" w:space="0" w:color="000000"/>
              <w:right w:val="single" w:sz="8" w:space="0" w:color="000000"/>
            </w:tcBorders>
            <w:shd w:val="clear" w:color="auto" w:fill="auto"/>
            <w:noWrap/>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168</w:t>
            </w:r>
          </w:p>
        </w:tc>
      </w:tr>
      <w:tr w:rsidR="008B0BA2" w:rsidRPr="009932A7" w:rsidTr="005634FC">
        <w:trPr>
          <w:trHeight w:val="300"/>
        </w:trPr>
        <w:tc>
          <w:tcPr>
            <w:tcW w:w="1291" w:type="dxa"/>
            <w:tcBorders>
              <w:top w:val="nil"/>
              <w:left w:val="nil"/>
              <w:bottom w:val="nil"/>
              <w:right w:val="nil"/>
            </w:tcBorders>
            <w:shd w:val="clear" w:color="auto" w:fill="auto"/>
            <w:noWrap/>
            <w:vAlign w:val="center"/>
            <w:hideMark/>
          </w:tcPr>
          <w:p w:rsidR="001C704D" w:rsidRDefault="001C704D" w:rsidP="009932A7">
            <w:pPr>
              <w:jc w:val="left"/>
              <w:rPr>
                <w:rFonts w:ascii="Comic Sans MS" w:hAnsi="Comic Sans MS"/>
                <w:color w:val="1F497D"/>
                <w:sz w:val="20"/>
                <w:lang w:val="en-ZA"/>
              </w:rPr>
            </w:pPr>
          </w:p>
          <w:p w:rsidR="00E93EE0" w:rsidRDefault="00E93EE0" w:rsidP="009932A7">
            <w:pPr>
              <w:jc w:val="left"/>
              <w:rPr>
                <w:rFonts w:ascii="Comic Sans MS" w:hAnsi="Comic Sans MS"/>
                <w:color w:val="1F497D"/>
                <w:sz w:val="20"/>
                <w:lang w:val="en-ZA"/>
              </w:rPr>
            </w:pPr>
          </w:p>
          <w:p w:rsidR="00357C1C" w:rsidRDefault="004A24EB" w:rsidP="004A24EB">
            <w:pPr>
              <w:jc w:val="left"/>
              <w:rPr>
                <w:rFonts w:cs="Arial"/>
                <w:b/>
                <w:sz w:val="24"/>
                <w:szCs w:val="24"/>
                <w:u w:val="single"/>
                <w:lang w:val="en-US"/>
              </w:rPr>
            </w:pPr>
            <w:r>
              <w:rPr>
                <w:rFonts w:cs="Arial"/>
                <w:b/>
                <w:sz w:val="24"/>
                <w:szCs w:val="24"/>
                <w:u w:val="single"/>
                <w:lang w:val="en-US"/>
              </w:rPr>
              <w:t>Up</w:t>
            </w:r>
            <w:r w:rsidR="00357C1C">
              <w:rPr>
                <w:rFonts w:cs="Arial"/>
                <w:b/>
                <w:sz w:val="24"/>
                <w:szCs w:val="24"/>
                <w:u w:val="single"/>
                <w:lang w:val="en-US"/>
              </w:rPr>
              <w:t>grade</w:t>
            </w:r>
          </w:p>
          <w:p w:rsidR="004A24EB" w:rsidRPr="00FE5E05" w:rsidRDefault="004A24EB" w:rsidP="004A24EB">
            <w:pPr>
              <w:jc w:val="left"/>
              <w:rPr>
                <w:rFonts w:cs="Arial"/>
                <w:b/>
                <w:sz w:val="24"/>
                <w:szCs w:val="24"/>
                <w:u w:val="single"/>
                <w:lang w:val="en-US"/>
              </w:rPr>
            </w:pPr>
          </w:p>
        </w:tc>
        <w:tc>
          <w:tcPr>
            <w:tcW w:w="2410" w:type="dxa"/>
            <w:gridSpan w:val="2"/>
            <w:tcBorders>
              <w:top w:val="nil"/>
              <w:left w:val="nil"/>
              <w:bottom w:val="nil"/>
              <w:right w:val="nil"/>
            </w:tcBorders>
            <w:shd w:val="clear" w:color="auto" w:fill="auto"/>
            <w:noWrap/>
            <w:vAlign w:val="bottom"/>
            <w:hideMark/>
          </w:tcPr>
          <w:p w:rsidR="008B0BA2" w:rsidRPr="009932A7" w:rsidRDefault="008B0BA2" w:rsidP="009932A7">
            <w:pPr>
              <w:jc w:val="left"/>
              <w:rPr>
                <w:rFonts w:ascii="Calibri" w:hAnsi="Calibri"/>
                <w:color w:val="000000"/>
                <w:szCs w:val="22"/>
                <w:lang w:val="en-ZA"/>
              </w:rPr>
            </w:pPr>
          </w:p>
        </w:tc>
        <w:tc>
          <w:tcPr>
            <w:tcW w:w="2126" w:type="dxa"/>
            <w:tcBorders>
              <w:top w:val="nil"/>
              <w:left w:val="nil"/>
              <w:bottom w:val="nil"/>
              <w:right w:val="nil"/>
            </w:tcBorders>
            <w:shd w:val="clear" w:color="auto" w:fill="auto"/>
            <w:noWrap/>
            <w:vAlign w:val="bottom"/>
            <w:hideMark/>
          </w:tcPr>
          <w:p w:rsidR="008B0BA2" w:rsidRPr="009932A7" w:rsidRDefault="008B0BA2" w:rsidP="009932A7">
            <w:pPr>
              <w:jc w:val="left"/>
              <w:rPr>
                <w:rFonts w:ascii="Calibri" w:hAnsi="Calibri"/>
                <w:color w:val="000000"/>
                <w:szCs w:val="22"/>
                <w:lang w:val="en-ZA"/>
              </w:rPr>
            </w:pPr>
          </w:p>
        </w:tc>
        <w:tc>
          <w:tcPr>
            <w:tcW w:w="1276" w:type="dxa"/>
            <w:tcBorders>
              <w:top w:val="nil"/>
              <w:left w:val="nil"/>
              <w:bottom w:val="nil"/>
              <w:right w:val="nil"/>
            </w:tcBorders>
            <w:shd w:val="clear" w:color="auto" w:fill="auto"/>
            <w:noWrap/>
            <w:vAlign w:val="bottom"/>
            <w:hideMark/>
          </w:tcPr>
          <w:p w:rsidR="008B0BA2" w:rsidRPr="009932A7" w:rsidRDefault="008B0BA2" w:rsidP="009932A7">
            <w:pPr>
              <w:jc w:val="left"/>
              <w:rPr>
                <w:rFonts w:ascii="Calibri" w:hAnsi="Calibri"/>
                <w:color w:val="000000"/>
                <w:szCs w:val="22"/>
                <w:lang w:val="en-ZA"/>
              </w:rPr>
            </w:pPr>
          </w:p>
        </w:tc>
        <w:tc>
          <w:tcPr>
            <w:tcW w:w="1276" w:type="dxa"/>
            <w:tcBorders>
              <w:top w:val="nil"/>
              <w:left w:val="nil"/>
              <w:bottom w:val="nil"/>
              <w:right w:val="nil"/>
            </w:tcBorders>
            <w:shd w:val="clear" w:color="auto" w:fill="auto"/>
            <w:noWrap/>
            <w:vAlign w:val="bottom"/>
            <w:hideMark/>
          </w:tcPr>
          <w:p w:rsidR="008B0BA2" w:rsidRPr="009932A7" w:rsidRDefault="008B0BA2" w:rsidP="009932A7">
            <w:pPr>
              <w:jc w:val="left"/>
              <w:rPr>
                <w:rFonts w:ascii="Calibri" w:hAnsi="Calibri"/>
                <w:color w:val="000000"/>
                <w:szCs w:val="22"/>
                <w:lang w:val="en-ZA"/>
              </w:rPr>
            </w:pPr>
          </w:p>
        </w:tc>
        <w:tc>
          <w:tcPr>
            <w:tcW w:w="1134" w:type="dxa"/>
            <w:tcBorders>
              <w:top w:val="nil"/>
              <w:left w:val="nil"/>
              <w:bottom w:val="nil"/>
              <w:right w:val="nil"/>
            </w:tcBorders>
            <w:shd w:val="clear" w:color="auto" w:fill="auto"/>
            <w:noWrap/>
            <w:vAlign w:val="bottom"/>
            <w:hideMark/>
          </w:tcPr>
          <w:p w:rsidR="008B0BA2" w:rsidRPr="009932A7" w:rsidRDefault="008B0BA2" w:rsidP="009932A7">
            <w:pPr>
              <w:jc w:val="left"/>
              <w:rPr>
                <w:rFonts w:ascii="Calibri" w:hAnsi="Calibri"/>
                <w:color w:val="000000"/>
                <w:szCs w:val="22"/>
                <w:lang w:val="en-ZA"/>
              </w:rPr>
            </w:pPr>
          </w:p>
        </w:tc>
      </w:tr>
      <w:tr w:rsidR="008B0BA2" w:rsidRPr="009932A7" w:rsidTr="005634FC">
        <w:trPr>
          <w:trHeight w:val="315"/>
        </w:trPr>
        <w:tc>
          <w:tcPr>
            <w:tcW w:w="1291" w:type="dxa"/>
            <w:tcBorders>
              <w:top w:val="nil"/>
              <w:left w:val="nil"/>
              <w:bottom w:val="nil"/>
              <w:right w:val="nil"/>
            </w:tcBorders>
            <w:shd w:val="clear" w:color="auto" w:fill="auto"/>
            <w:noWrap/>
            <w:vAlign w:val="center"/>
            <w:hideMark/>
          </w:tcPr>
          <w:p w:rsidR="008B0BA2" w:rsidRPr="005634FC" w:rsidRDefault="008B0BA2" w:rsidP="009932A7">
            <w:pPr>
              <w:jc w:val="left"/>
              <w:rPr>
                <w:rFonts w:cs="Arial"/>
                <w:b/>
                <w:bCs/>
                <w:color w:val="000000"/>
                <w:sz w:val="20"/>
                <w:u w:val="single"/>
                <w:lang w:val="en-ZA"/>
              </w:rPr>
            </w:pPr>
            <w:r w:rsidRPr="005634FC">
              <w:rPr>
                <w:rFonts w:cs="Arial"/>
                <w:b/>
                <w:bCs/>
                <w:color w:val="000000"/>
                <w:sz w:val="20"/>
                <w:u w:val="single"/>
                <w:lang w:val="en-ZA"/>
              </w:rPr>
              <w:t>Instance</w:t>
            </w:r>
          </w:p>
        </w:tc>
        <w:tc>
          <w:tcPr>
            <w:tcW w:w="2410" w:type="dxa"/>
            <w:gridSpan w:val="2"/>
            <w:tcBorders>
              <w:top w:val="nil"/>
              <w:left w:val="nil"/>
              <w:bottom w:val="nil"/>
              <w:right w:val="nil"/>
            </w:tcBorders>
            <w:shd w:val="clear" w:color="auto" w:fill="auto"/>
            <w:noWrap/>
            <w:vAlign w:val="center"/>
            <w:hideMark/>
          </w:tcPr>
          <w:p w:rsidR="008B0BA2" w:rsidRPr="005634FC" w:rsidRDefault="008B0BA2" w:rsidP="009932A7">
            <w:pPr>
              <w:jc w:val="left"/>
              <w:rPr>
                <w:rFonts w:cs="Arial"/>
                <w:b/>
                <w:bCs/>
                <w:color w:val="000000"/>
                <w:sz w:val="20"/>
                <w:u w:val="single"/>
                <w:lang w:val="en-ZA"/>
              </w:rPr>
            </w:pPr>
            <w:r w:rsidRPr="005634FC">
              <w:rPr>
                <w:rFonts w:cs="Arial"/>
                <w:b/>
                <w:bCs/>
                <w:color w:val="000000"/>
                <w:sz w:val="20"/>
                <w:u w:val="single"/>
                <w:lang w:val="en-ZA"/>
              </w:rPr>
              <w:t>Part Number</w:t>
            </w:r>
          </w:p>
        </w:tc>
        <w:tc>
          <w:tcPr>
            <w:tcW w:w="2126" w:type="dxa"/>
            <w:tcBorders>
              <w:top w:val="nil"/>
              <w:left w:val="nil"/>
              <w:bottom w:val="nil"/>
              <w:right w:val="nil"/>
            </w:tcBorders>
            <w:shd w:val="clear" w:color="auto" w:fill="auto"/>
            <w:noWrap/>
            <w:vAlign w:val="center"/>
            <w:hideMark/>
          </w:tcPr>
          <w:p w:rsidR="008B0BA2" w:rsidRPr="005634FC" w:rsidRDefault="008B0BA2" w:rsidP="009932A7">
            <w:pPr>
              <w:jc w:val="left"/>
              <w:rPr>
                <w:rFonts w:cs="Arial"/>
                <w:b/>
                <w:bCs/>
                <w:color w:val="000000"/>
                <w:sz w:val="20"/>
                <w:u w:val="single"/>
                <w:lang w:val="en-ZA"/>
              </w:rPr>
            </w:pPr>
            <w:r w:rsidRPr="005634FC">
              <w:rPr>
                <w:rFonts w:cs="Arial"/>
                <w:b/>
                <w:bCs/>
                <w:color w:val="000000"/>
                <w:sz w:val="20"/>
                <w:u w:val="single"/>
                <w:lang w:val="en-ZA"/>
              </w:rPr>
              <w:t>Description</w:t>
            </w:r>
          </w:p>
        </w:tc>
        <w:tc>
          <w:tcPr>
            <w:tcW w:w="1276" w:type="dxa"/>
            <w:tcBorders>
              <w:top w:val="nil"/>
              <w:left w:val="nil"/>
              <w:bottom w:val="nil"/>
              <w:right w:val="nil"/>
            </w:tcBorders>
            <w:shd w:val="clear" w:color="auto" w:fill="auto"/>
            <w:noWrap/>
            <w:vAlign w:val="center"/>
            <w:hideMark/>
          </w:tcPr>
          <w:p w:rsidR="008B0BA2" w:rsidRPr="005634FC" w:rsidRDefault="008B0BA2" w:rsidP="009932A7">
            <w:pPr>
              <w:jc w:val="left"/>
              <w:rPr>
                <w:rFonts w:cs="Arial"/>
                <w:b/>
                <w:bCs/>
                <w:color w:val="000000"/>
                <w:sz w:val="20"/>
                <w:u w:val="single"/>
                <w:lang w:val="en-ZA"/>
              </w:rPr>
            </w:pPr>
            <w:r w:rsidRPr="005634FC">
              <w:rPr>
                <w:rFonts w:cs="Arial"/>
                <w:b/>
                <w:bCs/>
                <w:color w:val="000000"/>
                <w:sz w:val="20"/>
                <w:u w:val="single"/>
                <w:lang w:val="en-ZA"/>
              </w:rPr>
              <w:t>Start</w:t>
            </w:r>
          </w:p>
        </w:tc>
        <w:tc>
          <w:tcPr>
            <w:tcW w:w="1276" w:type="dxa"/>
            <w:tcBorders>
              <w:top w:val="nil"/>
              <w:left w:val="nil"/>
              <w:bottom w:val="nil"/>
              <w:right w:val="nil"/>
            </w:tcBorders>
            <w:shd w:val="clear" w:color="auto" w:fill="auto"/>
            <w:noWrap/>
            <w:vAlign w:val="center"/>
            <w:hideMark/>
          </w:tcPr>
          <w:p w:rsidR="008B0BA2" w:rsidRPr="005634FC" w:rsidRDefault="008B0BA2" w:rsidP="009932A7">
            <w:pPr>
              <w:jc w:val="left"/>
              <w:rPr>
                <w:rFonts w:cs="Arial"/>
                <w:b/>
                <w:bCs/>
                <w:color w:val="000000"/>
                <w:sz w:val="20"/>
                <w:u w:val="single"/>
                <w:lang w:val="en-ZA"/>
              </w:rPr>
            </w:pPr>
            <w:r w:rsidRPr="005634FC">
              <w:rPr>
                <w:rFonts w:cs="Arial"/>
                <w:b/>
                <w:bCs/>
                <w:color w:val="000000"/>
                <w:sz w:val="20"/>
                <w:u w:val="single"/>
                <w:lang w:val="en-ZA"/>
              </w:rPr>
              <w:t>End</w:t>
            </w:r>
          </w:p>
        </w:tc>
        <w:tc>
          <w:tcPr>
            <w:tcW w:w="1134" w:type="dxa"/>
            <w:tcBorders>
              <w:top w:val="nil"/>
              <w:left w:val="nil"/>
              <w:bottom w:val="nil"/>
              <w:right w:val="nil"/>
            </w:tcBorders>
            <w:shd w:val="clear" w:color="auto" w:fill="auto"/>
            <w:noWrap/>
            <w:vAlign w:val="center"/>
            <w:hideMark/>
          </w:tcPr>
          <w:p w:rsidR="008B0BA2" w:rsidRPr="005634FC" w:rsidRDefault="008B0BA2" w:rsidP="009932A7">
            <w:pPr>
              <w:jc w:val="left"/>
              <w:rPr>
                <w:rFonts w:cs="Arial"/>
                <w:b/>
                <w:bCs/>
                <w:color w:val="000000"/>
                <w:sz w:val="20"/>
                <w:u w:val="single"/>
                <w:lang w:val="en-ZA"/>
              </w:rPr>
            </w:pPr>
            <w:r w:rsidRPr="005634FC">
              <w:rPr>
                <w:rFonts w:cs="Arial"/>
                <w:b/>
                <w:bCs/>
                <w:color w:val="000000"/>
                <w:sz w:val="20"/>
                <w:u w:val="single"/>
                <w:lang w:val="en-ZA"/>
              </w:rPr>
              <w:t>Q</w:t>
            </w:r>
            <w:r w:rsidR="005634FC" w:rsidRPr="005634FC">
              <w:rPr>
                <w:rFonts w:cs="Arial"/>
                <w:b/>
                <w:bCs/>
                <w:color w:val="000000"/>
                <w:sz w:val="20"/>
                <w:u w:val="single"/>
                <w:lang w:val="en-ZA"/>
              </w:rPr>
              <w:t>uanti</w:t>
            </w:r>
            <w:r w:rsidRPr="005634FC">
              <w:rPr>
                <w:rFonts w:cs="Arial"/>
                <w:b/>
                <w:bCs/>
                <w:color w:val="000000"/>
                <w:sz w:val="20"/>
                <w:u w:val="single"/>
                <w:lang w:val="en-ZA"/>
              </w:rPr>
              <w:t>ty</w:t>
            </w:r>
          </w:p>
        </w:tc>
      </w:tr>
      <w:tr w:rsidR="008B0BA2" w:rsidRPr="009932A7" w:rsidTr="005634FC">
        <w:trPr>
          <w:trHeight w:val="1662"/>
        </w:trPr>
        <w:tc>
          <w:tcPr>
            <w:tcW w:w="1291"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 </w:t>
            </w:r>
          </w:p>
        </w:tc>
        <w:tc>
          <w:tcPr>
            <w:tcW w:w="2410" w:type="dxa"/>
            <w:gridSpan w:val="2"/>
            <w:tcBorders>
              <w:top w:val="single" w:sz="8" w:space="0" w:color="000000"/>
              <w:left w:val="nil"/>
              <w:bottom w:val="single" w:sz="8" w:space="0" w:color="000000"/>
              <w:right w:val="single" w:sz="8" w:space="0" w:color="000000"/>
            </w:tcBorders>
            <w:shd w:val="clear" w:color="auto" w:fill="auto"/>
            <w:noWrap/>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VS6-ENT-EPL-UG-PRO</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Upgrade: VMware vSphere 6 Enterprise to vSphere 6 Enterprise Plus for 1 Processor Promo</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324D08">
            <w:pPr>
              <w:jc w:val="right"/>
              <w:rPr>
                <w:rFonts w:cs="Arial"/>
                <w:color w:val="000000"/>
                <w:sz w:val="20"/>
                <w:lang w:val="en-ZA"/>
              </w:rPr>
            </w:pPr>
            <w:r w:rsidRPr="009932A7">
              <w:rPr>
                <w:rFonts w:cs="Arial"/>
                <w:color w:val="000000"/>
                <w:sz w:val="20"/>
                <w:lang w:val="en-ZA"/>
              </w:rPr>
              <w:t>2017/08/01</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8B0BA2" w:rsidRPr="009932A7" w:rsidRDefault="008B0BA2" w:rsidP="00324D08">
            <w:pPr>
              <w:jc w:val="right"/>
              <w:rPr>
                <w:rFonts w:cs="Arial"/>
                <w:sz w:val="20"/>
                <w:lang w:val="en-ZA"/>
              </w:rPr>
            </w:pPr>
            <w:r w:rsidRPr="009932A7">
              <w:rPr>
                <w:rFonts w:cs="Arial"/>
                <w:color w:val="000000"/>
                <w:sz w:val="20"/>
                <w:lang w:val="en-ZA"/>
              </w:rPr>
              <w:t>2020/07/31</w:t>
            </w:r>
          </w:p>
        </w:tc>
        <w:tc>
          <w:tcPr>
            <w:tcW w:w="1134" w:type="dxa"/>
            <w:tcBorders>
              <w:top w:val="single" w:sz="8" w:space="0" w:color="000000"/>
              <w:left w:val="nil"/>
              <w:bottom w:val="single" w:sz="8" w:space="0" w:color="000000"/>
              <w:right w:val="single" w:sz="8" w:space="0" w:color="000000"/>
            </w:tcBorders>
            <w:shd w:val="clear" w:color="auto" w:fill="auto"/>
            <w:noWrap/>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330</w:t>
            </w:r>
          </w:p>
        </w:tc>
      </w:tr>
      <w:tr w:rsidR="008B0BA2" w:rsidRPr="009932A7" w:rsidTr="005634FC">
        <w:trPr>
          <w:trHeight w:val="2253"/>
        </w:trPr>
        <w:tc>
          <w:tcPr>
            <w:tcW w:w="1291" w:type="dxa"/>
            <w:tcBorders>
              <w:top w:val="nil"/>
              <w:left w:val="single" w:sz="8" w:space="0" w:color="000000"/>
              <w:bottom w:val="single" w:sz="8" w:space="0" w:color="000000"/>
              <w:right w:val="single" w:sz="8" w:space="0" w:color="000000"/>
            </w:tcBorders>
            <w:shd w:val="clear" w:color="auto" w:fill="auto"/>
            <w:noWrap/>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 </w:t>
            </w:r>
          </w:p>
        </w:tc>
        <w:tc>
          <w:tcPr>
            <w:tcW w:w="2410" w:type="dxa"/>
            <w:gridSpan w:val="2"/>
            <w:tcBorders>
              <w:top w:val="nil"/>
              <w:left w:val="nil"/>
              <w:bottom w:val="single" w:sz="8" w:space="0" w:color="000000"/>
              <w:right w:val="single" w:sz="8" w:space="0" w:color="000000"/>
            </w:tcBorders>
            <w:shd w:val="clear" w:color="auto" w:fill="auto"/>
            <w:noWrap/>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VS6-EPL-3P-SSS-C</w:t>
            </w:r>
          </w:p>
        </w:tc>
        <w:tc>
          <w:tcPr>
            <w:tcW w:w="2126" w:type="dxa"/>
            <w:tcBorders>
              <w:top w:val="nil"/>
              <w:left w:val="nil"/>
              <w:bottom w:val="single" w:sz="8" w:space="0" w:color="000000"/>
              <w:right w:val="single" w:sz="8" w:space="0" w:color="000000"/>
            </w:tcBorders>
            <w:shd w:val="clear" w:color="auto" w:fill="auto"/>
            <w:vAlign w:val="center"/>
            <w:hideMark/>
          </w:tcPr>
          <w:p w:rsidR="008B0BA2" w:rsidRPr="009932A7" w:rsidRDefault="008B0BA2" w:rsidP="009932A7">
            <w:pPr>
              <w:jc w:val="left"/>
              <w:rPr>
                <w:rFonts w:cs="Arial"/>
                <w:color w:val="000000"/>
                <w:sz w:val="20"/>
                <w:lang w:val="en-ZA"/>
              </w:rPr>
            </w:pPr>
            <w:r w:rsidRPr="009932A7">
              <w:rPr>
                <w:rFonts w:cs="Arial"/>
                <w:color w:val="000000"/>
                <w:sz w:val="20"/>
                <w:lang w:val="en-ZA"/>
              </w:rPr>
              <w:t>Production Support/Subscription VMware vSphere 6 Enterprise Plus for 1 processor for 3 year</w:t>
            </w:r>
          </w:p>
        </w:tc>
        <w:tc>
          <w:tcPr>
            <w:tcW w:w="1276" w:type="dxa"/>
            <w:tcBorders>
              <w:top w:val="nil"/>
              <w:left w:val="nil"/>
              <w:bottom w:val="single" w:sz="8" w:space="0" w:color="000000"/>
              <w:right w:val="single" w:sz="8" w:space="0" w:color="000000"/>
            </w:tcBorders>
            <w:shd w:val="clear" w:color="auto" w:fill="auto"/>
            <w:vAlign w:val="center"/>
            <w:hideMark/>
          </w:tcPr>
          <w:p w:rsidR="008B0BA2" w:rsidRPr="009932A7" w:rsidRDefault="008B0BA2" w:rsidP="00324D08">
            <w:pPr>
              <w:jc w:val="right"/>
              <w:rPr>
                <w:rFonts w:cs="Arial"/>
                <w:color w:val="000000"/>
                <w:sz w:val="20"/>
                <w:lang w:val="en-ZA"/>
              </w:rPr>
            </w:pPr>
            <w:r w:rsidRPr="009932A7">
              <w:rPr>
                <w:rFonts w:cs="Arial"/>
                <w:color w:val="000000"/>
                <w:sz w:val="20"/>
                <w:lang w:val="en-ZA"/>
              </w:rPr>
              <w:t>2017/08/01</w:t>
            </w:r>
          </w:p>
        </w:tc>
        <w:tc>
          <w:tcPr>
            <w:tcW w:w="1276" w:type="dxa"/>
            <w:tcBorders>
              <w:top w:val="nil"/>
              <w:left w:val="nil"/>
              <w:bottom w:val="single" w:sz="8" w:space="0" w:color="000000"/>
              <w:right w:val="single" w:sz="8" w:space="0" w:color="000000"/>
            </w:tcBorders>
            <w:shd w:val="clear" w:color="auto" w:fill="auto"/>
            <w:vAlign w:val="center"/>
            <w:hideMark/>
          </w:tcPr>
          <w:p w:rsidR="008B0BA2" w:rsidRPr="009932A7" w:rsidRDefault="008B0BA2" w:rsidP="00324D08">
            <w:pPr>
              <w:jc w:val="right"/>
              <w:rPr>
                <w:rFonts w:cs="Arial"/>
                <w:sz w:val="20"/>
                <w:lang w:val="en-ZA"/>
              </w:rPr>
            </w:pPr>
            <w:r w:rsidRPr="009932A7">
              <w:rPr>
                <w:rFonts w:cs="Arial"/>
                <w:color w:val="000000"/>
                <w:sz w:val="20"/>
                <w:lang w:val="en-ZA"/>
              </w:rPr>
              <w:t>2020/07/31</w:t>
            </w:r>
          </w:p>
        </w:tc>
        <w:tc>
          <w:tcPr>
            <w:tcW w:w="1134" w:type="dxa"/>
            <w:tcBorders>
              <w:top w:val="nil"/>
              <w:left w:val="nil"/>
              <w:bottom w:val="single" w:sz="8" w:space="0" w:color="000000"/>
              <w:right w:val="single" w:sz="8" w:space="0" w:color="000000"/>
            </w:tcBorders>
            <w:shd w:val="clear" w:color="auto" w:fill="auto"/>
            <w:noWrap/>
            <w:vAlign w:val="center"/>
            <w:hideMark/>
          </w:tcPr>
          <w:p w:rsidR="008B0BA2" w:rsidRPr="009932A7" w:rsidRDefault="008B0BA2" w:rsidP="009932A7">
            <w:pPr>
              <w:jc w:val="right"/>
              <w:rPr>
                <w:rFonts w:cs="Arial"/>
                <w:color w:val="000000"/>
                <w:sz w:val="20"/>
                <w:lang w:val="en-ZA"/>
              </w:rPr>
            </w:pPr>
            <w:r w:rsidRPr="009932A7">
              <w:rPr>
                <w:rFonts w:cs="Arial"/>
                <w:color w:val="000000"/>
                <w:sz w:val="20"/>
                <w:lang w:val="en-ZA"/>
              </w:rPr>
              <w:t>330</w:t>
            </w:r>
          </w:p>
        </w:tc>
      </w:tr>
    </w:tbl>
    <w:p w:rsidR="009932A7" w:rsidRDefault="009932A7" w:rsidP="0073428B">
      <w:pPr>
        <w:spacing w:line="276" w:lineRule="auto"/>
        <w:rPr>
          <w:b/>
          <w:u w:val="single"/>
        </w:rPr>
      </w:pPr>
    </w:p>
    <w:sectPr w:rsidR="009932A7" w:rsidSect="00B033BE">
      <w:footerReference w:type="default" r:id="rId12"/>
      <w:type w:val="continuous"/>
      <w:pgSz w:w="11907" w:h="16840" w:code="9"/>
      <w:pgMar w:top="1418" w:right="1418" w:bottom="1418" w:left="1701" w:header="567"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BA7" w:rsidRDefault="00D32BA7">
      <w:r>
        <w:separator/>
      </w:r>
    </w:p>
  </w:endnote>
  <w:endnote w:type="continuationSeparator" w:id="0">
    <w:p w:rsidR="00D32BA7" w:rsidRDefault="00D32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A7" w:rsidRDefault="00D32BA7" w:rsidP="005A3986">
    <w:pPr>
      <w:pStyle w:val="Footer"/>
      <w:rPr>
        <w:sz w:val="18"/>
        <w:lang w:val="en-ZA"/>
      </w:rPr>
    </w:pPr>
    <w:r>
      <w:rPr>
        <w:noProof/>
        <w:lang w:val="en-ZA"/>
      </w:rPr>
      <mc:AlternateContent>
        <mc:Choice Requires="wps">
          <w:drawing>
            <wp:anchor distT="0" distB="0" distL="114300" distR="114300" simplePos="0" relativeHeight="251657216" behindDoc="0" locked="0" layoutInCell="1" allowOverlap="1" wp14:anchorId="0E36E4CA" wp14:editId="6AF3C43D">
              <wp:simplePos x="0" y="0"/>
              <wp:positionH relativeFrom="column">
                <wp:posOffset>0</wp:posOffset>
              </wp:positionH>
              <wp:positionV relativeFrom="paragraph">
                <wp:posOffset>69850</wp:posOffset>
              </wp:positionV>
              <wp:extent cx="5727700" cy="0"/>
              <wp:effectExtent l="9525" t="12700" r="6350" b="63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D32BA7" w:rsidRPr="00232372" w:rsidRDefault="00D32BA7" w:rsidP="005A3986">
    <w:pPr>
      <w:pStyle w:val="Footer"/>
      <w:rPr>
        <w:sz w:val="18"/>
        <w:lang w:val="en-ZA"/>
      </w:rPr>
    </w:pPr>
    <w:r w:rsidRPr="00232372">
      <w:rPr>
        <w:sz w:val="18"/>
        <w:lang w:val="en-ZA"/>
      </w:rPr>
      <w:t>© So</w:t>
    </w:r>
    <w:r>
      <w:rPr>
        <w:sz w:val="18"/>
        <w:lang w:val="en-ZA"/>
      </w:rPr>
      <w:t>uth African Revenue Service 2016</w:t>
    </w:r>
  </w:p>
  <w:p w:rsidR="00D32BA7" w:rsidRPr="00232372" w:rsidRDefault="00D32BA7">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Pr>
        <w:noProof/>
        <w:sz w:val="18"/>
        <w:lang w:val="en-ZA"/>
      </w:rPr>
      <w:t xml:space="preserve">SARS RFP </w:t>
    </w:r>
    <w:r w:rsidR="00D13FBE">
      <w:rPr>
        <w:noProof/>
        <w:sz w:val="18"/>
        <w:lang w:val="en-ZA"/>
      </w:rPr>
      <w:t>09</w:t>
    </w:r>
    <w:r>
      <w:rPr>
        <w:noProof/>
        <w:sz w:val="18"/>
        <w:lang w:val="en-ZA"/>
      </w:rPr>
      <w:t>-201</w:t>
    </w:r>
    <w:r w:rsidR="00D13FBE">
      <w:rPr>
        <w:noProof/>
        <w:sz w:val="18"/>
        <w:lang w:val="en-ZA"/>
      </w:rPr>
      <w:t>7</w:t>
    </w:r>
    <w:r>
      <w:rPr>
        <w:noProof/>
        <w:sz w:val="18"/>
        <w:lang w:val="en-ZA"/>
      </w:rPr>
      <w:t xml:space="preserve"> 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324451">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324451">
      <w:rPr>
        <w:noProof/>
        <w:sz w:val="18"/>
        <w:lang w:val="en-ZA"/>
      </w:rPr>
      <w:t>8</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A7" w:rsidRDefault="00D32BA7" w:rsidP="00280879">
    <w:pPr>
      <w:pStyle w:val="Footer"/>
      <w:tabs>
        <w:tab w:val="left" w:pos="2268"/>
      </w:tabs>
      <w:rPr>
        <w:sz w:val="18"/>
        <w:lang w:val="en-ZA"/>
      </w:rPr>
    </w:pPr>
    <w:r>
      <w:rPr>
        <w:noProof/>
        <w:lang w:val="en-ZA"/>
      </w:rPr>
      <mc:AlternateContent>
        <mc:Choice Requires="wps">
          <w:drawing>
            <wp:anchor distT="0" distB="0" distL="114300" distR="114300" simplePos="0" relativeHeight="251658240" behindDoc="0" locked="0" layoutInCell="1" allowOverlap="1" wp14:anchorId="5E0ECA4B" wp14:editId="7873884B">
              <wp:simplePos x="0" y="0"/>
              <wp:positionH relativeFrom="column">
                <wp:posOffset>0</wp:posOffset>
              </wp:positionH>
              <wp:positionV relativeFrom="paragraph">
                <wp:posOffset>69850</wp:posOffset>
              </wp:positionV>
              <wp:extent cx="5727700" cy="0"/>
              <wp:effectExtent l="9525" t="12700" r="6350" b="63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D32BA7" w:rsidRDefault="00D32BA7" w:rsidP="00280879">
    <w:pPr>
      <w:pStyle w:val="Footer"/>
      <w:tabs>
        <w:tab w:val="left" w:pos="2268"/>
      </w:tabs>
      <w:rPr>
        <w:sz w:val="18"/>
        <w:lang w:val="en-ZA"/>
      </w:rPr>
    </w:pPr>
    <w:r w:rsidRPr="00232372">
      <w:rPr>
        <w:sz w:val="18"/>
        <w:lang w:val="en-ZA"/>
      </w:rPr>
      <w:t>© So</w:t>
    </w:r>
    <w:r>
      <w:rPr>
        <w:sz w:val="18"/>
        <w:lang w:val="en-ZA"/>
      </w:rPr>
      <w:t>uth African Revenue Service 2016</w:t>
    </w:r>
  </w:p>
  <w:p w:rsidR="00D32BA7" w:rsidRPr="00232372" w:rsidRDefault="00D32BA7" w:rsidP="00280879">
    <w:pPr>
      <w:pStyle w:val="Footer"/>
      <w:tabs>
        <w:tab w:val="left" w:pos="2268"/>
      </w:tabs>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Pr>
        <w:noProof/>
        <w:sz w:val="18"/>
        <w:lang w:val="en-ZA"/>
      </w:rPr>
      <w:t>SARS RFP 0</w:t>
    </w:r>
    <w:r w:rsidR="00D13FBE">
      <w:rPr>
        <w:noProof/>
        <w:sz w:val="18"/>
        <w:lang w:val="en-ZA"/>
      </w:rPr>
      <w:t>9</w:t>
    </w:r>
    <w:r>
      <w:rPr>
        <w:noProof/>
        <w:sz w:val="18"/>
        <w:lang w:val="en-ZA"/>
      </w:rPr>
      <w:t>-201</w:t>
    </w:r>
    <w:r w:rsidR="00D13FBE">
      <w:rPr>
        <w:noProof/>
        <w:sz w:val="18"/>
        <w:lang w:val="en-ZA"/>
      </w:rPr>
      <w:t>7</w:t>
    </w:r>
    <w:r>
      <w:rPr>
        <w:noProof/>
        <w:sz w:val="18"/>
        <w:lang w:val="en-ZA"/>
      </w:rPr>
      <w:t xml:space="preserve"> 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324451">
      <w:rPr>
        <w:noProof/>
        <w:sz w:val="18"/>
        <w:lang w:val="en-ZA"/>
      </w:rPr>
      <w:t>8</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324451">
      <w:rPr>
        <w:noProof/>
        <w:sz w:val="18"/>
        <w:lang w:val="en-ZA"/>
      </w:rPr>
      <w:t>8</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BA7" w:rsidRDefault="00D32BA7">
      <w:r>
        <w:separator/>
      </w:r>
    </w:p>
  </w:footnote>
  <w:footnote w:type="continuationSeparator" w:id="0">
    <w:p w:rsidR="00D32BA7" w:rsidRDefault="00D32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A7" w:rsidRPr="005A3986" w:rsidRDefault="00D32BA7"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A7" w:rsidRPr="008127F3" w:rsidRDefault="00D32BA7" w:rsidP="00213293">
    <w:pPr>
      <w:pStyle w:val="Header"/>
      <w:jc w:val="center"/>
      <w:rPr>
        <w:sz w:val="18"/>
        <w:szCs w:val="18"/>
      </w:rPr>
    </w:pPr>
    <w:r>
      <w:rPr>
        <w:b/>
        <w:sz w:val="18"/>
        <w:szCs w:val="18"/>
      </w:rPr>
      <w:t>SARS CONFIDENTIAL</w:t>
    </w:r>
  </w:p>
  <w:p w:rsidR="00D32BA7" w:rsidRPr="00C25CCD" w:rsidRDefault="00D32BA7">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6461"/>
    <w:multiLevelType w:val="hybridMultilevel"/>
    <w:tmpl w:val="3E6AF334"/>
    <w:lvl w:ilvl="0" w:tplc="1C090001">
      <w:start w:val="1"/>
      <w:numFmt w:val="bullet"/>
      <w:lvlText w:val=""/>
      <w:lvlJc w:val="left"/>
      <w:pPr>
        <w:ind w:left="2062" w:hanging="360"/>
      </w:pPr>
      <w:rPr>
        <w:rFonts w:ascii="Symbol" w:hAnsi="Symbol" w:hint="default"/>
      </w:rPr>
    </w:lvl>
    <w:lvl w:ilvl="1" w:tplc="1C090003" w:tentative="1">
      <w:start w:val="1"/>
      <w:numFmt w:val="bullet"/>
      <w:lvlText w:val="o"/>
      <w:lvlJc w:val="left"/>
      <w:pPr>
        <w:ind w:left="2782" w:hanging="360"/>
      </w:pPr>
      <w:rPr>
        <w:rFonts w:ascii="Courier New" w:hAnsi="Courier New" w:cs="Courier New" w:hint="default"/>
      </w:rPr>
    </w:lvl>
    <w:lvl w:ilvl="2" w:tplc="1C090005" w:tentative="1">
      <w:start w:val="1"/>
      <w:numFmt w:val="bullet"/>
      <w:lvlText w:val=""/>
      <w:lvlJc w:val="left"/>
      <w:pPr>
        <w:ind w:left="3502" w:hanging="360"/>
      </w:pPr>
      <w:rPr>
        <w:rFonts w:ascii="Wingdings" w:hAnsi="Wingdings" w:hint="default"/>
      </w:rPr>
    </w:lvl>
    <w:lvl w:ilvl="3" w:tplc="1C090001" w:tentative="1">
      <w:start w:val="1"/>
      <w:numFmt w:val="bullet"/>
      <w:lvlText w:val=""/>
      <w:lvlJc w:val="left"/>
      <w:pPr>
        <w:ind w:left="4222" w:hanging="360"/>
      </w:pPr>
      <w:rPr>
        <w:rFonts w:ascii="Symbol" w:hAnsi="Symbol" w:hint="default"/>
      </w:rPr>
    </w:lvl>
    <w:lvl w:ilvl="4" w:tplc="1C090003" w:tentative="1">
      <w:start w:val="1"/>
      <w:numFmt w:val="bullet"/>
      <w:lvlText w:val="o"/>
      <w:lvlJc w:val="left"/>
      <w:pPr>
        <w:ind w:left="4942" w:hanging="360"/>
      </w:pPr>
      <w:rPr>
        <w:rFonts w:ascii="Courier New" w:hAnsi="Courier New" w:cs="Courier New" w:hint="default"/>
      </w:rPr>
    </w:lvl>
    <w:lvl w:ilvl="5" w:tplc="1C090005" w:tentative="1">
      <w:start w:val="1"/>
      <w:numFmt w:val="bullet"/>
      <w:lvlText w:val=""/>
      <w:lvlJc w:val="left"/>
      <w:pPr>
        <w:ind w:left="5662" w:hanging="360"/>
      </w:pPr>
      <w:rPr>
        <w:rFonts w:ascii="Wingdings" w:hAnsi="Wingdings" w:hint="default"/>
      </w:rPr>
    </w:lvl>
    <w:lvl w:ilvl="6" w:tplc="1C090001" w:tentative="1">
      <w:start w:val="1"/>
      <w:numFmt w:val="bullet"/>
      <w:lvlText w:val=""/>
      <w:lvlJc w:val="left"/>
      <w:pPr>
        <w:ind w:left="6382" w:hanging="360"/>
      </w:pPr>
      <w:rPr>
        <w:rFonts w:ascii="Symbol" w:hAnsi="Symbol" w:hint="default"/>
      </w:rPr>
    </w:lvl>
    <w:lvl w:ilvl="7" w:tplc="1C090003" w:tentative="1">
      <w:start w:val="1"/>
      <w:numFmt w:val="bullet"/>
      <w:lvlText w:val="o"/>
      <w:lvlJc w:val="left"/>
      <w:pPr>
        <w:ind w:left="7102" w:hanging="360"/>
      </w:pPr>
      <w:rPr>
        <w:rFonts w:ascii="Courier New" w:hAnsi="Courier New" w:cs="Courier New" w:hint="default"/>
      </w:rPr>
    </w:lvl>
    <w:lvl w:ilvl="8" w:tplc="1C090005" w:tentative="1">
      <w:start w:val="1"/>
      <w:numFmt w:val="bullet"/>
      <w:lvlText w:val=""/>
      <w:lvlJc w:val="left"/>
      <w:pPr>
        <w:ind w:left="7822" w:hanging="360"/>
      </w:pPr>
      <w:rPr>
        <w:rFonts w:ascii="Wingdings" w:hAnsi="Wingdings" w:hint="default"/>
      </w:rPr>
    </w:lvl>
  </w:abstractNum>
  <w:abstractNum w:abstractNumId="1">
    <w:nsid w:val="08A1475D"/>
    <w:multiLevelType w:val="multilevel"/>
    <w:tmpl w:val="04090023"/>
    <w:lvl w:ilvl="0">
      <w:start w:val="1"/>
      <w:numFmt w:val="upperRoman"/>
      <w:pStyle w:val="Heading1"/>
      <w:lvlText w:val="Article %1."/>
      <w:lvlJc w:val="left"/>
      <w:rPr>
        <w:rFonts w:cs="Times New Roman"/>
      </w:rPr>
    </w:lvl>
    <w:lvl w:ilvl="1">
      <w:start w:val="1"/>
      <w:numFmt w:val="decimalZero"/>
      <w:pStyle w:val="Heading2"/>
      <w:isLgl/>
      <w:lvlText w:val="Section %1.%2"/>
      <w:lvlJc w:val="left"/>
      <w:rPr>
        <w:rFonts w:cs="Times New Roman"/>
      </w:rPr>
    </w:lvl>
    <w:lvl w:ilvl="2">
      <w:start w:val="1"/>
      <w:numFmt w:val="lowerLetter"/>
      <w:pStyle w:val="Heading3"/>
      <w:lvlText w:val="(%3)"/>
      <w:lvlJc w:val="left"/>
      <w:pPr>
        <w:ind w:left="720" w:hanging="432"/>
      </w:pPr>
      <w:rPr>
        <w:rFonts w:cs="Times New Roman"/>
      </w:rPr>
    </w:lvl>
    <w:lvl w:ilvl="3">
      <w:start w:val="1"/>
      <w:numFmt w:val="lowerRoman"/>
      <w:pStyle w:val="Heading4"/>
      <w:lvlText w:val="(%4)"/>
      <w:lvlJc w:val="right"/>
      <w:pPr>
        <w:ind w:left="864" w:hanging="144"/>
      </w:pPr>
      <w:rPr>
        <w:rFonts w:cs="Times New Roman"/>
      </w:rPr>
    </w:lvl>
    <w:lvl w:ilvl="4">
      <w:start w:val="1"/>
      <w:numFmt w:val="decimal"/>
      <w:pStyle w:val="Heading5"/>
      <w:lvlText w:val="%5)"/>
      <w:lvlJc w:val="left"/>
      <w:pPr>
        <w:ind w:left="1008" w:hanging="432"/>
      </w:pPr>
      <w:rPr>
        <w:rFonts w:cs="Times New Roman"/>
      </w:rPr>
    </w:lvl>
    <w:lvl w:ilvl="5">
      <w:start w:val="1"/>
      <w:numFmt w:val="lowerLetter"/>
      <w:pStyle w:val="Heading6"/>
      <w:lvlText w:val="%6)"/>
      <w:lvlJc w:val="left"/>
      <w:pPr>
        <w:ind w:left="1152" w:hanging="432"/>
      </w:pPr>
      <w:rPr>
        <w:rFonts w:cs="Times New Roman"/>
      </w:rPr>
    </w:lvl>
    <w:lvl w:ilvl="6">
      <w:start w:val="1"/>
      <w:numFmt w:val="lowerRoman"/>
      <w:pStyle w:val="Heading7"/>
      <w:lvlText w:val="%7)"/>
      <w:lvlJc w:val="right"/>
      <w:pPr>
        <w:ind w:left="1296" w:hanging="288"/>
      </w:pPr>
      <w:rPr>
        <w:rFonts w:cs="Times New Roman"/>
      </w:rPr>
    </w:lvl>
    <w:lvl w:ilvl="7">
      <w:start w:val="1"/>
      <w:numFmt w:val="lowerLetter"/>
      <w:pStyle w:val="Heading8"/>
      <w:lvlText w:val="%8."/>
      <w:lvlJc w:val="left"/>
      <w:pPr>
        <w:ind w:left="1440" w:hanging="432"/>
      </w:pPr>
      <w:rPr>
        <w:rFonts w:cs="Times New Roman"/>
      </w:rPr>
    </w:lvl>
    <w:lvl w:ilvl="8">
      <w:start w:val="1"/>
      <w:numFmt w:val="lowerRoman"/>
      <w:pStyle w:val="Heading9"/>
      <w:lvlText w:val="%9."/>
      <w:lvlJc w:val="right"/>
      <w:pPr>
        <w:ind w:left="1584" w:hanging="144"/>
      </w:pPr>
      <w:rPr>
        <w:rFonts w:cs="Times New Roman"/>
      </w:rPr>
    </w:lvl>
  </w:abstractNum>
  <w:abstractNum w:abstractNumId="2">
    <w:nsid w:val="14802B02"/>
    <w:multiLevelType w:val="hybridMultilevel"/>
    <w:tmpl w:val="6758F672"/>
    <w:lvl w:ilvl="0" w:tplc="AEBAC668">
      <w:start w:val="1"/>
      <w:numFmt w:val="bullet"/>
      <w:lvlText w:val=""/>
      <w:lvlJc w:val="left"/>
      <w:pPr>
        <w:tabs>
          <w:tab w:val="num" w:pos="1350"/>
        </w:tabs>
        <w:ind w:left="1350" w:hanging="360"/>
      </w:pPr>
      <w:rPr>
        <w:rFonts w:ascii="Symbol" w:hAnsi="Symbol" w:hint="default"/>
      </w:rPr>
    </w:lvl>
    <w:lvl w:ilvl="1" w:tplc="08090003">
      <w:start w:val="1"/>
      <w:numFmt w:val="bullet"/>
      <w:lvlText w:val="o"/>
      <w:lvlJc w:val="left"/>
      <w:pPr>
        <w:tabs>
          <w:tab w:val="num" w:pos="630"/>
        </w:tabs>
        <w:ind w:left="630" w:hanging="360"/>
      </w:pPr>
      <w:rPr>
        <w:rFonts w:ascii="Courier New" w:hAnsi="Courier New" w:hint="default"/>
      </w:rPr>
    </w:lvl>
    <w:lvl w:ilvl="2" w:tplc="08090005">
      <w:start w:val="1"/>
      <w:numFmt w:val="bullet"/>
      <w:lvlText w:val=""/>
      <w:lvlJc w:val="left"/>
      <w:pPr>
        <w:tabs>
          <w:tab w:val="num" w:pos="1350"/>
        </w:tabs>
        <w:ind w:left="1350" w:hanging="360"/>
      </w:pPr>
      <w:rPr>
        <w:rFonts w:ascii="Wingdings" w:hAnsi="Wingdings" w:hint="default"/>
      </w:rPr>
    </w:lvl>
    <w:lvl w:ilvl="3" w:tplc="08090001">
      <w:start w:val="1"/>
      <w:numFmt w:val="bullet"/>
      <w:lvlText w:val=""/>
      <w:lvlJc w:val="left"/>
      <w:pPr>
        <w:tabs>
          <w:tab w:val="num" w:pos="2070"/>
        </w:tabs>
        <w:ind w:left="2070" w:hanging="360"/>
      </w:pPr>
      <w:rPr>
        <w:rFonts w:ascii="Symbol" w:hAnsi="Symbol" w:hint="default"/>
      </w:rPr>
    </w:lvl>
    <w:lvl w:ilvl="4" w:tplc="08090003">
      <w:start w:val="1"/>
      <w:numFmt w:val="bullet"/>
      <w:lvlText w:val="o"/>
      <w:lvlJc w:val="left"/>
      <w:pPr>
        <w:tabs>
          <w:tab w:val="num" w:pos="2790"/>
        </w:tabs>
        <w:ind w:left="2790" w:hanging="360"/>
      </w:pPr>
      <w:rPr>
        <w:rFonts w:ascii="Courier New" w:hAnsi="Courier New" w:hint="default"/>
      </w:rPr>
    </w:lvl>
    <w:lvl w:ilvl="5" w:tplc="08090005">
      <w:start w:val="1"/>
      <w:numFmt w:val="bullet"/>
      <w:lvlText w:val=""/>
      <w:lvlJc w:val="left"/>
      <w:pPr>
        <w:tabs>
          <w:tab w:val="num" w:pos="3510"/>
        </w:tabs>
        <w:ind w:left="3510" w:hanging="360"/>
      </w:pPr>
      <w:rPr>
        <w:rFonts w:ascii="Wingdings" w:hAnsi="Wingdings" w:hint="default"/>
      </w:rPr>
    </w:lvl>
    <w:lvl w:ilvl="6" w:tplc="08090001">
      <w:start w:val="1"/>
      <w:numFmt w:val="bullet"/>
      <w:lvlText w:val=""/>
      <w:lvlJc w:val="left"/>
      <w:pPr>
        <w:tabs>
          <w:tab w:val="num" w:pos="4230"/>
        </w:tabs>
        <w:ind w:left="4230" w:hanging="360"/>
      </w:pPr>
      <w:rPr>
        <w:rFonts w:ascii="Symbol" w:hAnsi="Symbol" w:hint="default"/>
      </w:rPr>
    </w:lvl>
    <w:lvl w:ilvl="7" w:tplc="08090003">
      <w:start w:val="1"/>
      <w:numFmt w:val="bullet"/>
      <w:lvlText w:val="o"/>
      <w:lvlJc w:val="left"/>
      <w:pPr>
        <w:tabs>
          <w:tab w:val="num" w:pos="4950"/>
        </w:tabs>
        <w:ind w:left="4950" w:hanging="360"/>
      </w:pPr>
      <w:rPr>
        <w:rFonts w:ascii="Courier New" w:hAnsi="Courier New" w:hint="default"/>
      </w:rPr>
    </w:lvl>
    <w:lvl w:ilvl="8" w:tplc="08090005">
      <w:start w:val="1"/>
      <w:numFmt w:val="bullet"/>
      <w:lvlText w:val=""/>
      <w:lvlJc w:val="left"/>
      <w:pPr>
        <w:tabs>
          <w:tab w:val="num" w:pos="5670"/>
        </w:tabs>
        <w:ind w:left="5670"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rPr>
        <w:rFonts w:cs="Times New Roman"/>
      </w:rPr>
    </w:lvl>
    <w:lvl w:ilvl="1" w:tplc="FF808580">
      <w:start w:val="1"/>
      <w:numFmt w:val="lowerLetter"/>
      <w:lvlText w:val="%2."/>
      <w:lvlJc w:val="left"/>
      <w:pPr>
        <w:ind w:left="1800" w:hanging="360"/>
      </w:pPr>
      <w:rPr>
        <w:rFonts w:cs="Times New Roman"/>
      </w:rPr>
    </w:lvl>
    <w:lvl w:ilvl="2" w:tplc="271261F2">
      <w:start w:val="1"/>
      <w:numFmt w:val="lowerRoman"/>
      <w:lvlText w:val="%3."/>
      <w:lvlJc w:val="right"/>
      <w:pPr>
        <w:ind w:left="2520" w:hanging="180"/>
      </w:pPr>
      <w:rPr>
        <w:rFonts w:cs="Times New Roman"/>
      </w:rPr>
    </w:lvl>
    <w:lvl w:ilvl="3" w:tplc="0360CC48">
      <w:start w:val="1"/>
      <w:numFmt w:val="decimal"/>
      <w:lvlText w:val="%4."/>
      <w:lvlJc w:val="left"/>
      <w:pPr>
        <w:ind w:left="3240" w:hanging="360"/>
      </w:pPr>
      <w:rPr>
        <w:rFonts w:cs="Times New Roman"/>
      </w:rPr>
    </w:lvl>
    <w:lvl w:ilvl="4" w:tplc="83A83DB4">
      <w:start w:val="1"/>
      <w:numFmt w:val="lowerLetter"/>
      <w:lvlText w:val="%5."/>
      <w:lvlJc w:val="left"/>
      <w:pPr>
        <w:ind w:left="3960" w:hanging="360"/>
      </w:pPr>
      <w:rPr>
        <w:rFonts w:cs="Times New Roman"/>
      </w:rPr>
    </w:lvl>
    <w:lvl w:ilvl="5" w:tplc="892E1074">
      <w:start w:val="1"/>
      <w:numFmt w:val="lowerRoman"/>
      <w:lvlText w:val="%6."/>
      <w:lvlJc w:val="right"/>
      <w:pPr>
        <w:ind w:left="4680" w:hanging="180"/>
      </w:pPr>
      <w:rPr>
        <w:rFonts w:cs="Times New Roman"/>
      </w:rPr>
    </w:lvl>
    <w:lvl w:ilvl="6" w:tplc="B4407308">
      <w:start w:val="1"/>
      <w:numFmt w:val="decimal"/>
      <w:lvlText w:val="%7."/>
      <w:lvlJc w:val="left"/>
      <w:pPr>
        <w:ind w:left="5400" w:hanging="360"/>
      </w:pPr>
      <w:rPr>
        <w:rFonts w:cs="Times New Roman"/>
      </w:rPr>
    </w:lvl>
    <w:lvl w:ilvl="7" w:tplc="5A586250">
      <w:start w:val="1"/>
      <w:numFmt w:val="lowerLetter"/>
      <w:lvlText w:val="%8."/>
      <w:lvlJc w:val="left"/>
      <w:pPr>
        <w:ind w:left="6120" w:hanging="360"/>
      </w:pPr>
      <w:rPr>
        <w:rFonts w:cs="Times New Roman"/>
      </w:rPr>
    </w:lvl>
    <w:lvl w:ilvl="8" w:tplc="2550F098">
      <w:start w:val="1"/>
      <w:numFmt w:val="lowerRoman"/>
      <w:lvlText w:val="%9."/>
      <w:lvlJc w:val="right"/>
      <w:pPr>
        <w:ind w:left="6840" w:hanging="180"/>
      </w:pPr>
      <w:rPr>
        <w:rFonts w:cs="Times New Roman"/>
      </w:rPr>
    </w:lvl>
  </w:abstractNum>
  <w:abstractNum w:abstractNumId="4">
    <w:nsid w:val="1A0C7273"/>
    <w:multiLevelType w:val="hybridMultilevel"/>
    <w:tmpl w:val="984898D0"/>
    <w:lvl w:ilvl="0" w:tplc="1C090017">
      <w:start w:val="1"/>
      <w:numFmt w:val="lowerLetter"/>
      <w:lvlText w:val="%1)"/>
      <w:lvlJc w:val="left"/>
      <w:pPr>
        <w:ind w:left="2705" w:hanging="360"/>
      </w:pPr>
      <w:rPr>
        <w:rFonts w:hint="default"/>
      </w:rPr>
    </w:lvl>
    <w:lvl w:ilvl="1" w:tplc="1C090003">
      <w:start w:val="1"/>
      <w:numFmt w:val="bullet"/>
      <w:lvlText w:val="o"/>
      <w:lvlJc w:val="left"/>
      <w:pPr>
        <w:ind w:left="3425" w:hanging="360"/>
      </w:pPr>
      <w:rPr>
        <w:rFonts w:ascii="Courier New" w:hAnsi="Courier New" w:cs="Courier New" w:hint="default"/>
      </w:rPr>
    </w:lvl>
    <w:lvl w:ilvl="2" w:tplc="1C090005" w:tentative="1">
      <w:start w:val="1"/>
      <w:numFmt w:val="bullet"/>
      <w:lvlText w:val=""/>
      <w:lvlJc w:val="left"/>
      <w:pPr>
        <w:ind w:left="4145" w:hanging="360"/>
      </w:pPr>
      <w:rPr>
        <w:rFonts w:ascii="Wingdings" w:hAnsi="Wingdings" w:hint="default"/>
      </w:rPr>
    </w:lvl>
    <w:lvl w:ilvl="3" w:tplc="1C090001" w:tentative="1">
      <w:start w:val="1"/>
      <w:numFmt w:val="bullet"/>
      <w:lvlText w:val=""/>
      <w:lvlJc w:val="left"/>
      <w:pPr>
        <w:ind w:left="4865" w:hanging="360"/>
      </w:pPr>
      <w:rPr>
        <w:rFonts w:ascii="Symbol" w:hAnsi="Symbol" w:hint="default"/>
      </w:rPr>
    </w:lvl>
    <w:lvl w:ilvl="4" w:tplc="1C090003" w:tentative="1">
      <w:start w:val="1"/>
      <w:numFmt w:val="bullet"/>
      <w:lvlText w:val="o"/>
      <w:lvlJc w:val="left"/>
      <w:pPr>
        <w:ind w:left="5585" w:hanging="360"/>
      </w:pPr>
      <w:rPr>
        <w:rFonts w:ascii="Courier New" w:hAnsi="Courier New" w:cs="Courier New" w:hint="default"/>
      </w:rPr>
    </w:lvl>
    <w:lvl w:ilvl="5" w:tplc="1C090005" w:tentative="1">
      <w:start w:val="1"/>
      <w:numFmt w:val="bullet"/>
      <w:lvlText w:val=""/>
      <w:lvlJc w:val="left"/>
      <w:pPr>
        <w:ind w:left="6305" w:hanging="360"/>
      </w:pPr>
      <w:rPr>
        <w:rFonts w:ascii="Wingdings" w:hAnsi="Wingdings" w:hint="default"/>
      </w:rPr>
    </w:lvl>
    <w:lvl w:ilvl="6" w:tplc="1C090001" w:tentative="1">
      <w:start w:val="1"/>
      <w:numFmt w:val="bullet"/>
      <w:lvlText w:val=""/>
      <w:lvlJc w:val="left"/>
      <w:pPr>
        <w:ind w:left="7025" w:hanging="360"/>
      </w:pPr>
      <w:rPr>
        <w:rFonts w:ascii="Symbol" w:hAnsi="Symbol" w:hint="default"/>
      </w:rPr>
    </w:lvl>
    <w:lvl w:ilvl="7" w:tplc="1C090003" w:tentative="1">
      <w:start w:val="1"/>
      <w:numFmt w:val="bullet"/>
      <w:lvlText w:val="o"/>
      <w:lvlJc w:val="left"/>
      <w:pPr>
        <w:ind w:left="7745" w:hanging="360"/>
      </w:pPr>
      <w:rPr>
        <w:rFonts w:ascii="Courier New" w:hAnsi="Courier New" w:cs="Courier New" w:hint="default"/>
      </w:rPr>
    </w:lvl>
    <w:lvl w:ilvl="8" w:tplc="1C090005" w:tentative="1">
      <w:start w:val="1"/>
      <w:numFmt w:val="bullet"/>
      <w:lvlText w:val=""/>
      <w:lvlJc w:val="left"/>
      <w:pPr>
        <w:ind w:left="8465" w:hanging="360"/>
      </w:pPr>
      <w:rPr>
        <w:rFonts w:ascii="Wingdings" w:hAnsi="Wingdings" w:hint="default"/>
      </w:rPr>
    </w:lvl>
  </w:abstractNum>
  <w:abstractNum w:abstractNumId="5">
    <w:nsid w:val="1B831A2E"/>
    <w:multiLevelType w:val="multilevel"/>
    <w:tmpl w:val="30664996"/>
    <w:lvl w:ilvl="0">
      <w:start w:val="1"/>
      <w:numFmt w:val="bullet"/>
      <w:pStyle w:val="ISBullet1"/>
      <w:lvlText w:val="●"/>
      <w:lvlJc w:val="left"/>
      <w:pPr>
        <w:tabs>
          <w:tab w:val="num" w:pos="1416"/>
        </w:tabs>
        <w:ind w:left="1416" w:hanging="567"/>
      </w:pPr>
      <w:rPr>
        <w:rFonts w:ascii="Times New Roman" w:hAnsi="Times New Roman" w:cs="Times New Roman" w:hint="default"/>
        <w:b w:val="0"/>
        <w:i w:val="0"/>
        <w:color w:val="auto"/>
        <w:spacing w:val="10"/>
        <w:sz w:val="20"/>
        <w:szCs w:val="20"/>
      </w:rPr>
    </w:lvl>
    <w:lvl w:ilvl="1">
      <w:start w:val="1"/>
      <w:numFmt w:val="bullet"/>
      <w:pStyle w:val="ISBullet2"/>
      <w:lvlText w:val="○"/>
      <w:lvlJc w:val="left"/>
      <w:pPr>
        <w:tabs>
          <w:tab w:val="num" w:pos="1983"/>
        </w:tabs>
        <w:ind w:left="1983" w:hanging="567"/>
      </w:pPr>
      <w:rPr>
        <w:rFonts w:ascii="Times New Roman" w:hAnsi="Times New Roman" w:cs="Times New Roman" w:hint="default"/>
        <w:b w:val="0"/>
        <w:i w:val="0"/>
        <w:color w:val="auto"/>
        <w:sz w:val="20"/>
      </w:rPr>
    </w:lvl>
    <w:lvl w:ilvl="2">
      <w:start w:val="1"/>
      <w:numFmt w:val="bullet"/>
      <w:pStyle w:val="ISBullet3"/>
      <w:lvlText w:val="■"/>
      <w:lvlJc w:val="left"/>
      <w:pPr>
        <w:tabs>
          <w:tab w:val="num" w:pos="2550"/>
        </w:tabs>
        <w:ind w:left="2550" w:hanging="567"/>
      </w:pPr>
      <w:rPr>
        <w:rFonts w:ascii="Times New Roman" w:hAnsi="Times New Roman" w:cs="Times New Roman" w:hint="default"/>
        <w:b w:val="0"/>
        <w:i w:val="0"/>
        <w:color w:val="auto"/>
        <w:sz w:val="16"/>
        <w:szCs w:val="14"/>
      </w:rPr>
    </w:lvl>
    <w:lvl w:ilvl="3">
      <w:start w:val="1"/>
      <w:numFmt w:val="decimal"/>
      <w:pStyle w:val="ISBullet4"/>
      <w:lvlText w:val="%4."/>
      <w:lvlJc w:val="left"/>
      <w:pPr>
        <w:tabs>
          <w:tab w:val="num" w:pos="1699"/>
        </w:tabs>
        <w:ind w:left="1699" w:hanging="850"/>
      </w:pPr>
      <w:rPr>
        <w:rFonts w:ascii="Arial" w:hAnsi="Arial" w:cs="Times New Roman" w:hint="default"/>
        <w:b w:val="0"/>
        <w:i w:val="0"/>
        <w:color w:val="auto"/>
        <w:sz w:val="20"/>
        <w:szCs w:val="20"/>
      </w:rPr>
    </w:lvl>
    <w:lvl w:ilvl="4">
      <w:start w:val="1"/>
      <w:numFmt w:val="decimal"/>
      <w:pStyle w:val="ISBullet5"/>
      <w:lvlText w:val="%4.%5."/>
      <w:lvlJc w:val="left"/>
      <w:pPr>
        <w:tabs>
          <w:tab w:val="num" w:pos="1699"/>
        </w:tabs>
        <w:ind w:left="1699" w:hanging="850"/>
      </w:pPr>
      <w:rPr>
        <w:rFonts w:ascii="Arial" w:hAnsi="Arial" w:cs="Times New Roman" w:hint="default"/>
        <w:b w:val="0"/>
        <w:i w:val="0"/>
        <w:color w:val="auto"/>
        <w:sz w:val="20"/>
        <w:szCs w:val="20"/>
      </w:rPr>
    </w:lvl>
    <w:lvl w:ilvl="5">
      <w:start w:val="1"/>
      <w:numFmt w:val="decimal"/>
      <w:pStyle w:val="ISBullet6"/>
      <w:lvlText w:val="%4.%5.%6."/>
      <w:lvlJc w:val="left"/>
      <w:pPr>
        <w:tabs>
          <w:tab w:val="num" w:pos="1699"/>
        </w:tabs>
        <w:ind w:left="1699" w:hanging="850"/>
      </w:pPr>
      <w:rPr>
        <w:rFonts w:ascii="Arial" w:hAnsi="Arial" w:cs="Times New Roman" w:hint="default"/>
        <w:b w:val="0"/>
        <w:i w:val="0"/>
        <w:color w:val="auto"/>
        <w:sz w:val="20"/>
        <w:szCs w:val="20"/>
      </w:rPr>
    </w:lvl>
    <w:lvl w:ilvl="6">
      <w:start w:val="1"/>
      <w:numFmt w:val="decimal"/>
      <w:pStyle w:val="ISBullet7"/>
      <w:lvlText w:val="%7."/>
      <w:lvlJc w:val="left"/>
      <w:pPr>
        <w:tabs>
          <w:tab w:val="num" w:pos="1416"/>
        </w:tabs>
        <w:ind w:left="1416" w:hanging="567"/>
      </w:pPr>
      <w:rPr>
        <w:rFonts w:ascii="Arial" w:hAnsi="Arial" w:cs="Times New Roman" w:hint="default"/>
        <w:b w:val="0"/>
        <w:i w:val="0"/>
        <w:color w:val="auto"/>
        <w:sz w:val="20"/>
        <w:szCs w:val="20"/>
      </w:rPr>
    </w:lvl>
    <w:lvl w:ilvl="7">
      <w:start w:val="1"/>
      <w:numFmt w:val="lowerLetter"/>
      <w:pStyle w:val="ISBullet8"/>
      <w:lvlText w:val="%8."/>
      <w:lvlJc w:val="left"/>
      <w:pPr>
        <w:tabs>
          <w:tab w:val="num" w:pos="1983"/>
        </w:tabs>
        <w:ind w:left="1983" w:hanging="567"/>
      </w:pPr>
      <w:rPr>
        <w:rFonts w:ascii="Arial" w:hAnsi="Arial" w:cs="Times New Roman" w:hint="default"/>
        <w:b w:val="0"/>
        <w:i w:val="0"/>
        <w:color w:val="auto"/>
        <w:sz w:val="20"/>
        <w:szCs w:val="20"/>
      </w:rPr>
    </w:lvl>
    <w:lvl w:ilvl="8">
      <w:start w:val="1"/>
      <w:numFmt w:val="lowerRoman"/>
      <w:pStyle w:val="ISBullet9"/>
      <w:lvlText w:val="%9."/>
      <w:lvlJc w:val="left"/>
      <w:pPr>
        <w:tabs>
          <w:tab w:val="num" w:pos="2550"/>
        </w:tabs>
        <w:ind w:left="2550" w:hanging="567"/>
      </w:pPr>
      <w:rPr>
        <w:rFonts w:ascii="Arial" w:hAnsi="Arial" w:cs="Times New Roman" w:hint="default"/>
        <w:b w:val="0"/>
        <w:i w:val="0"/>
        <w:color w:val="auto"/>
        <w:sz w:val="20"/>
        <w:szCs w:val="20"/>
      </w:rPr>
    </w:lvl>
  </w:abstractNum>
  <w:abstractNum w:abstractNumId="6">
    <w:nsid w:val="28F212F2"/>
    <w:multiLevelType w:val="hybridMultilevel"/>
    <w:tmpl w:val="63E0217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318617CB"/>
    <w:multiLevelType w:val="multilevel"/>
    <w:tmpl w:val="BF9ECB8E"/>
    <w:lvl w:ilvl="0">
      <w:start w:val="1"/>
      <w:numFmt w:val="decimal"/>
      <w:pStyle w:val="RD1"/>
      <w:lvlText w:val="%1."/>
      <w:lvlJc w:val="left"/>
      <w:pPr>
        <w:tabs>
          <w:tab w:val="num" w:pos="862"/>
        </w:tabs>
        <w:ind w:left="862" w:hanging="862"/>
      </w:pPr>
      <w:rPr>
        <w:rFonts w:cs="Times New Roman"/>
      </w:rPr>
    </w:lvl>
    <w:lvl w:ilvl="1">
      <w:start w:val="1"/>
      <w:numFmt w:val="decimal"/>
      <w:pStyle w:val="RD2"/>
      <w:lvlText w:val="%1.%2"/>
      <w:lvlJc w:val="left"/>
      <w:pPr>
        <w:tabs>
          <w:tab w:val="num" w:pos="862"/>
        </w:tabs>
        <w:ind w:left="862" w:hanging="862"/>
      </w:pPr>
      <w:rPr>
        <w:rFonts w:cs="Times New Roman"/>
      </w:rPr>
    </w:lvl>
    <w:lvl w:ilvl="2">
      <w:start w:val="1"/>
      <w:numFmt w:val="decimal"/>
      <w:pStyle w:val="RD3"/>
      <w:lvlText w:val="%1.%2.%3"/>
      <w:lvlJc w:val="left"/>
      <w:pPr>
        <w:tabs>
          <w:tab w:val="num" w:pos="862"/>
        </w:tabs>
        <w:ind w:left="862" w:hanging="862"/>
      </w:pPr>
      <w:rPr>
        <w:rFonts w:cs="Times New Roman"/>
      </w:rPr>
    </w:lvl>
    <w:lvl w:ilvl="3">
      <w:start w:val="1"/>
      <w:numFmt w:val="decimal"/>
      <w:pStyle w:val="RD4"/>
      <w:lvlText w:val="%1.%2.%3.%4"/>
      <w:lvlJc w:val="left"/>
      <w:pPr>
        <w:tabs>
          <w:tab w:val="num" w:pos="862"/>
        </w:tabs>
        <w:ind w:left="862" w:hanging="862"/>
      </w:pPr>
      <w:rPr>
        <w:rFonts w:cs="Times New Roman"/>
      </w:rPr>
    </w:lvl>
    <w:lvl w:ilvl="4">
      <w:start w:val="1"/>
      <w:numFmt w:val="decimal"/>
      <w:pStyle w:val="RD5"/>
      <w:lvlText w:val="%1.%2.%3.%4.%5"/>
      <w:lvlJc w:val="left"/>
      <w:pPr>
        <w:tabs>
          <w:tab w:val="num" w:pos="1008"/>
        </w:tabs>
        <w:ind w:left="1008" w:hanging="1008"/>
      </w:pPr>
      <w:rPr>
        <w:rFonts w:cs="Times New Roman"/>
      </w:rPr>
    </w:lvl>
    <w:lvl w:ilvl="5">
      <w:start w:val="1"/>
      <w:numFmt w:val="decimal"/>
      <w:pStyle w:val="RD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50453862"/>
    <w:multiLevelType w:val="hybridMultilevel"/>
    <w:tmpl w:val="A482842C"/>
    <w:lvl w:ilvl="0" w:tplc="1C090001">
      <w:start w:val="1"/>
      <w:numFmt w:val="bullet"/>
      <w:lvlText w:val=""/>
      <w:lvlJc w:val="left"/>
      <w:pPr>
        <w:ind w:left="3065" w:hanging="360"/>
      </w:pPr>
      <w:rPr>
        <w:rFonts w:ascii="Symbol" w:hAnsi="Symbol" w:hint="default"/>
      </w:rPr>
    </w:lvl>
    <w:lvl w:ilvl="1" w:tplc="1C090003" w:tentative="1">
      <w:start w:val="1"/>
      <w:numFmt w:val="bullet"/>
      <w:lvlText w:val="o"/>
      <w:lvlJc w:val="left"/>
      <w:pPr>
        <w:ind w:left="3785" w:hanging="360"/>
      </w:pPr>
      <w:rPr>
        <w:rFonts w:ascii="Courier New" w:hAnsi="Courier New" w:cs="Courier New" w:hint="default"/>
      </w:rPr>
    </w:lvl>
    <w:lvl w:ilvl="2" w:tplc="1C090005" w:tentative="1">
      <w:start w:val="1"/>
      <w:numFmt w:val="bullet"/>
      <w:lvlText w:val=""/>
      <w:lvlJc w:val="left"/>
      <w:pPr>
        <w:ind w:left="4505" w:hanging="360"/>
      </w:pPr>
      <w:rPr>
        <w:rFonts w:ascii="Wingdings" w:hAnsi="Wingdings" w:hint="default"/>
      </w:rPr>
    </w:lvl>
    <w:lvl w:ilvl="3" w:tplc="1C090001" w:tentative="1">
      <w:start w:val="1"/>
      <w:numFmt w:val="bullet"/>
      <w:lvlText w:val=""/>
      <w:lvlJc w:val="left"/>
      <w:pPr>
        <w:ind w:left="5225" w:hanging="360"/>
      </w:pPr>
      <w:rPr>
        <w:rFonts w:ascii="Symbol" w:hAnsi="Symbol" w:hint="default"/>
      </w:rPr>
    </w:lvl>
    <w:lvl w:ilvl="4" w:tplc="1C090003" w:tentative="1">
      <w:start w:val="1"/>
      <w:numFmt w:val="bullet"/>
      <w:lvlText w:val="o"/>
      <w:lvlJc w:val="left"/>
      <w:pPr>
        <w:ind w:left="5945" w:hanging="360"/>
      </w:pPr>
      <w:rPr>
        <w:rFonts w:ascii="Courier New" w:hAnsi="Courier New" w:cs="Courier New" w:hint="default"/>
      </w:rPr>
    </w:lvl>
    <w:lvl w:ilvl="5" w:tplc="1C090005" w:tentative="1">
      <w:start w:val="1"/>
      <w:numFmt w:val="bullet"/>
      <w:lvlText w:val=""/>
      <w:lvlJc w:val="left"/>
      <w:pPr>
        <w:ind w:left="6665" w:hanging="360"/>
      </w:pPr>
      <w:rPr>
        <w:rFonts w:ascii="Wingdings" w:hAnsi="Wingdings" w:hint="default"/>
      </w:rPr>
    </w:lvl>
    <w:lvl w:ilvl="6" w:tplc="1C090001" w:tentative="1">
      <w:start w:val="1"/>
      <w:numFmt w:val="bullet"/>
      <w:lvlText w:val=""/>
      <w:lvlJc w:val="left"/>
      <w:pPr>
        <w:ind w:left="7385" w:hanging="360"/>
      </w:pPr>
      <w:rPr>
        <w:rFonts w:ascii="Symbol" w:hAnsi="Symbol" w:hint="default"/>
      </w:rPr>
    </w:lvl>
    <w:lvl w:ilvl="7" w:tplc="1C090003" w:tentative="1">
      <w:start w:val="1"/>
      <w:numFmt w:val="bullet"/>
      <w:lvlText w:val="o"/>
      <w:lvlJc w:val="left"/>
      <w:pPr>
        <w:ind w:left="8105" w:hanging="360"/>
      </w:pPr>
      <w:rPr>
        <w:rFonts w:ascii="Courier New" w:hAnsi="Courier New" w:cs="Courier New" w:hint="default"/>
      </w:rPr>
    </w:lvl>
    <w:lvl w:ilvl="8" w:tplc="1C090005" w:tentative="1">
      <w:start w:val="1"/>
      <w:numFmt w:val="bullet"/>
      <w:lvlText w:val=""/>
      <w:lvlJc w:val="left"/>
      <w:pPr>
        <w:ind w:left="8825" w:hanging="360"/>
      </w:pPr>
      <w:rPr>
        <w:rFonts w:ascii="Wingdings" w:hAnsi="Wingdings" w:hint="default"/>
      </w:rPr>
    </w:lvl>
  </w:abstractNum>
  <w:abstractNum w:abstractNumId="9">
    <w:nsid w:val="528A383D"/>
    <w:multiLevelType w:val="hybridMultilevel"/>
    <w:tmpl w:val="60A621DC"/>
    <w:lvl w:ilvl="0" w:tplc="1C090001">
      <w:start w:val="1"/>
      <w:numFmt w:val="bullet"/>
      <w:lvlText w:val=""/>
      <w:lvlJc w:val="left"/>
      <w:pPr>
        <w:ind w:left="1270" w:hanging="360"/>
      </w:pPr>
      <w:rPr>
        <w:rFonts w:ascii="Symbol" w:hAnsi="Symbol" w:hint="default"/>
      </w:rPr>
    </w:lvl>
    <w:lvl w:ilvl="1" w:tplc="1C090003">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0">
    <w:nsid w:val="5CE45FF1"/>
    <w:multiLevelType w:val="multilevel"/>
    <w:tmpl w:val="D4CC12FE"/>
    <w:lvl w:ilvl="0">
      <w:start w:val="1"/>
      <w:numFmt w:val="decimal"/>
      <w:pStyle w:val="XClause1Head"/>
      <w:isLgl/>
      <w:lvlText w:val="%1."/>
      <w:lvlJc w:val="left"/>
      <w:pPr>
        <w:tabs>
          <w:tab w:val="num" w:pos="720"/>
        </w:tabs>
        <w:ind w:left="720" w:hanging="720"/>
      </w:pPr>
      <w:rPr>
        <w:rFonts w:cs="Times New Roman"/>
      </w:rPr>
    </w:lvl>
    <w:lvl w:ilvl="1">
      <w:start w:val="1"/>
      <w:numFmt w:val="decimal"/>
      <w:pStyle w:val="XClause2Sub"/>
      <w:lvlText w:val="%1.%2."/>
      <w:lvlJc w:val="left"/>
      <w:pPr>
        <w:tabs>
          <w:tab w:val="num" w:pos="1440"/>
        </w:tabs>
        <w:ind w:left="1440" w:hanging="720"/>
      </w:pPr>
      <w:rPr>
        <w:rFonts w:cs="Times New Roman"/>
      </w:rPr>
    </w:lvl>
    <w:lvl w:ilvl="2">
      <w:start w:val="1"/>
      <w:numFmt w:val="decimal"/>
      <w:pStyle w:val="XClause3Sub"/>
      <w:lvlText w:val="%1.%2.%3."/>
      <w:lvlJc w:val="left"/>
      <w:pPr>
        <w:tabs>
          <w:tab w:val="num" w:pos="2552"/>
        </w:tabs>
        <w:ind w:left="2552" w:hanging="1112"/>
      </w:pPr>
      <w:rPr>
        <w:rFonts w:cs="Times New Roman"/>
      </w:rPr>
    </w:lvl>
    <w:lvl w:ilvl="3">
      <w:start w:val="1"/>
      <w:numFmt w:val="decimal"/>
      <w:pStyle w:val="XClause4Sub"/>
      <w:lvlText w:val="%1.%2.%3.%4."/>
      <w:lvlJc w:val="left"/>
      <w:pPr>
        <w:tabs>
          <w:tab w:val="num" w:pos="3600"/>
        </w:tabs>
        <w:ind w:left="3600" w:hanging="1048"/>
      </w:pPr>
      <w:rPr>
        <w:rFonts w:cs="Times New Roman"/>
      </w:rPr>
    </w:lvl>
    <w:lvl w:ilvl="4">
      <w:start w:val="1"/>
      <w:numFmt w:val="decimal"/>
      <w:pStyle w:val="XClause5Sub"/>
      <w:lvlText w:val="%1.%2.%3.%4.%5."/>
      <w:lvlJc w:val="left"/>
      <w:pPr>
        <w:tabs>
          <w:tab w:val="num" w:pos="5041"/>
        </w:tabs>
        <w:ind w:left="5041" w:hanging="1441"/>
      </w:pPr>
      <w:rPr>
        <w:rFonts w:cs="Times New Roman"/>
      </w:rPr>
    </w:lvl>
    <w:lvl w:ilvl="5">
      <w:start w:val="1"/>
      <w:numFmt w:val="decimal"/>
      <w:pStyle w:val="XClause6Sub"/>
      <w:lvlText w:val="%1.%2.%3.%4.%5.%6."/>
      <w:lvlJc w:val="left"/>
      <w:pPr>
        <w:tabs>
          <w:tab w:val="num" w:pos="6481"/>
        </w:tabs>
        <w:ind w:left="6481" w:hanging="1440"/>
      </w:pPr>
      <w:rPr>
        <w:rFonts w:cs="Times New Roman"/>
      </w:rPr>
    </w:lvl>
    <w:lvl w:ilvl="6">
      <w:start w:val="1"/>
      <w:numFmt w:val="decimal"/>
      <w:pStyle w:val="XClause7Sub"/>
      <w:lvlText w:val="%1.%2.%3.%4.%5.%6.%7."/>
      <w:lvlJc w:val="left"/>
      <w:pPr>
        <w:tabs>
          <w:tab w:val="num" w:pos="7201"/>
        </w:tabs>
        <w:ind w:left="7201" w:hanging="1871"/>
      </w:pPr>
      <w:rPr>
        <w:rFonts w:cs="Times New Roman"/>
      </w:rPr>
    </w:lvl>
    <w:lvl w:ilvl="7">
      <w:start w:val="1"/>
      <w:numFmt w:val="decimal"/>
      <w:pStyle w:val="XClause8Sub"/>
      <w:lvlText w:val="%1.%2.%3.%4.%5.%6.%7.%8."/>
      <w:lvlJc w:val="left"/>
      <w:pPr>
        <w:tabs>
          <w:tab w:val="num" w:pos="7921"/>
        </w:tabs>
        <w:ind w:left="7921" w:hanging="1967"/>
      </w:pPr>
      <w:rPr>
        <w:rFonts w:cs="Times New Roman"/>
      </w:rPr>
    </w:lvl>
    <w:lvl w:ilvl="8">
      <w:start w:val="1"/>
      <w:numFmt w:val="decimal"/>
      <w:pStyle w:val="XClause9Sub"/>
      <w:isLgl/>
      <w:lvlText w:val="%1.%2.%3.%4.%5.%6.%7.%8.%9."/>
      <w:lvlJc w:val="left"/>
      <w:pPr>
        <w:tabs>
          <w:tab w:val="num" w:pos="8222"/>
        </w:tabs>
        <w:ind w:left="8222" w:hanging="1730"/>
      </w:pPr>
      <w:rPr>
        <w:rFonts w:cs="Times New Roman"/>
      </w:rPr>
    </w:lvl>
  </w:abstractNum>
  <w:abstractNum w:abstractNumId="11">
    <w:nsid w:val="65CF7B17"/>
    <w:multiLevelType w:val="hybridMultilevel"/>
    <w:tmpl w:val="0220F0D2"/>
    <w:lvl w:ilvl="0" w:tplc="1C090001">
      <w:start w:val="1"/>
      <w:numFmt w:val="bullet"/>
      <w:lvlText w:val=""/>
      <w:lvlJc w:val="left"/>
      <w:pPr>
        <w:ind w:left="720" w:hanging="360"/>
      </w:pPr>
      <w:rPr>
        <w:rFonts w:ascii="Symbol" w:hAnsi="Symbol" w:hint="default"/>
      </w:rPr>
    </w:lvl>
    <w:lvl w:ilvl="1" w:tplc="47026C26">
      <w:numFmt w:val="bullet"/>
      <w:lvlText w:val="-"/>
      <w:lvlJc w:val="left"/>
      <w:pPr>
        <w:ind w:left="1440" w:hanging="36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88E4A7D"/>
    <w:multiLevelType w:val="multilevel"/>
    <w:tmpl w:val="015809F2"/>
    <w:lvl w:ilvl="0">
      <w:start w:val="1"/>
      <w:numFmt w:val="decimal"/>
      <w:pStyle w:val="level1"/>
      <w:isLgl/>
      <w:lvlText w:val="%1"/>
      <w:lvlJc w:val="left"/>
      <w:pPr>
        <w:tabs>
          <w:tab w:val="num" w:pos="567"/>
        </w:tabs>
        <w:ind w:left="567" w:hanging="567"/>
      </w:pPr>
      <w:rPr>
        <w:rFonts w:ascii="Arial" w:hAnsi="Arial" w:cs="Times New Roman" w:hint="default"/>
        <w:b/>
        <w:i w:val="0"/>
        <w:sz w:val="20"/>
        <w:szCs w:val="20"/>
      </w:rPr>
    </w:lvl>
    <w:lvl w:ilvl="1">
      <w:start w:val="1"/>
      <w:numFmt w:val="decimal"/>
      <w:pStyle w:val="level2"/>
      <w:isLgl/>
      <w:lvlText w:val="%1.%2"/>
      <w:lvlJc w:val="left"/>
      <w:pPr>
        <w:tabs>
          <w:tab w:val="num" w:pos="992"/>
        </w:tabs>
        <w:ind w:left="992" w:hanging="708"/>
      </w:pPr>
      <w:rPr>
        <w:rFonts w:ascii="Arial" w:hAnsi="Arial" w:cs="Times New Roman" w:hint="default"/>
        <w:b w:val="0"/>
        <w:i w:val="0"/>
        <w:sz w:val="20"/>
        <w:szCs w:val="20"/>
      </w:rPr>
    </w:lvl>
    <w:lvl w:ilvl="2">
      <w:start w:val="1"/>
      <w:numFmt w:val="decimal"/>
      <w:pStyle w:val="level3"/>
      <w:isLgl/>
      <w:lvlText w:val="%1.%2.%3"/>
      <w:lvlJc w:val="left"/>
      <w:pPr>
        <w:tabs>
          <w:tab w:val="num" w:pos="1701"/>
        </w:tabs>
        <w:ind w:left="1701" w:hanging="851"/>
      </w:pPr>
      <w:rPr>
        <w:rFonts w:ascii="Arial" w:hAnsi="Arial" w:cs="Times New Roman" w:hint="default"/>
        <w:b w:val="0"/>
        <w:i w:val="0"/>
        <w:sz w:val="20"/>
        <w:szCs w:val="20"/>
      </w:rPr>
    </w:lvl>
    <w:lvl w:ilvl="3">
      <w:start w:val="1"/>
      <w:numFmt w:val="decimal"/>
      <w:pStyle w:val="level4"/>
      <w:isLgl/>
      <w:lvlText w:val="%1.%2.%3.%4"/>
      <w:lvlJc w:val="left"/>
      <w:pPr>
        <w:tabs>
          <w:tab w:val="num" w:pos="1985"/>
        </w:tabs>
        <w:ind w:left="1985" w:hanging="113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2552"/>
        </w:tabs>
        <w:ind w:left="2552" w:hanging="1418"/>
      </w:pPr>
      <w:rPr>
        <w:rFonts w:ascii="Arial" w:hAnsi="Arial" w:cs="Times New Roman" w:hint="default"/>
        <w:b w:val="0"/>
        <w:i w:val="0"/>
        <w:sz w:val="20"/>
        <w:szCs w:val="20"/>
      </w:rPr>
    </w:lvl>
    <w:lvl w:ilvl="5">
      <w:start w:val="1"/>
      <w:numFmt w:val="decimal"/>
      <w:pStyle w:val="level6"/>
      <w:lvlText w:val="%1.%2.%3.%4.%5.%6"/>
      <w:lvlJc w:val="left"/>
      <w:pPr>
        <w:tabs>
          <w:tab w:val="num" w:pos="1985"/>
        </w:tabs>
        <w:ind w:left="1985" w:hanging="1985"/>
      </w:pPr>
      <w:rPr>
        <w:rFonts w:cs="Times New Roman" w:hint="default"/>
      </w:rPr>
    </w:lvl>
    <w:lvl w:ilvl="6">
      <w:start w:val="1"/>
      <w:numFmt w:val="decimal"/>
      <w:pStyle w:val="level7"/>
      <w:lvlText w:val="%1.%2.%3.%4.%5.%6.%7"/>
      <w:lvlJc w:val="left"/>
      <w:pPr>
        <w:tabs>
          <w:tab w:val="num" w:pos="2268"/>
        </w:tabs>
        <w:ind w:left="2268" w:hanging="226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72947266"/>
    <w:multiLevelType w:val="hybridMultilevel"/>
    <w:tmpl w:val="1B26023A"/>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4">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
  </w:num>
  <w:num w:numId="9">
    <w:abstractNumId w:val="10"/>
  </w:num>
  <w:num w:numId="10">
    <w:abstractNumId w:val="7"/>
  </w:num>
  <w:num w:numId="11">
    <w:abstractNumId w:val="2"/>
  </w:num>
  <w:num w:numId="12">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3"/>
  </w:num>
  <w:num w:numId="15">
    <w:abstractNumId w:val="9"/>
  </w:num>
  <w:num w:numId="16">
    <w:abstractNumId w:val="4"/>
  </w:num>
  <w:num w:numId="17">
    <w:abstractNumId w:val="6"/>
  </w:num>
  <w:num w:numId="18">
    <w:abstractNumId w:val="0"/>
  </w:num>
  <w:num w:numId="19">
    <w:abstractNumId w:val="8"/>
  </w:num>
  <w:num w:numId="20">
    <w:abstractNumId w:val="11"/>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12"/>
  </w:num>
  <w:num w:numId="24">
    <w:abstractNumId w:val="12"/>
  </w:num>
  <w:num w:numId="25">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B55"/>
    <w:rsid w:val="00000FD0"/>
    <w:rsid w:val="000012FD"/>
    <w:rsid w:val="00001576"/>
    <w:rsid w:val="00001A7A"/>
    <w:rsid w:val="00001B53"/>
    <w:rsid w:val="000035FE"/>
    <w:rsid w:val="00005E0E"/>
    <w:rsid w:val="00007BED"/>
    <w:rsid w:val="000104EE"/>
    <w:rsid w:val="0001086E"/>
    <w:rsid w:val="00011BB3"/>
    <w:rsid w:val="00011ED1"/>
    <w:rsid w:val="000129CE"/>
    <w:rsid w:val="000161E4"/>
    <w:rsid w:val="0001665D"/>
    <w:rsid w:val="00016668"/>
    <w:rsid w:val="00017014"/>
    <w:rsid w:val="000205A8"/>
    <w:rsid w:val="00021033"/>
    <w:rsid w:val="00021F02"/>
    <w:rsid w:val="0002264E"/>
    <w:rsid w:val="00022B36"/>
    <w:rsid w:val="00023663"/>
    <w:rsid w:val="00023BCA"/>
    <w:rsid w:val="000253CF"/>
    <w:rsid w:val="00025655"/>
    <w:rsid w:val="0002613A"/>
    <w:rsid w:val="00026D08"/>
    <w:rsid w:val="00026D9C"/>
    <w:rsid w:val="0002749C"/>
    <w:rsid w:val="0003098B"/>
    <w:rsid w:val="00031164"/>
    <w:rsid w:val="00031282"/>
    <w:rsid w:val="00031AA9"/>
    <w:rsid w:val="00032A62"/>
    <w:rsid w:val="00033238"/>
    <w:rsid w:val="00033D94"/>
    <w:rsid w:val="00034E57"/>
    <w:rsid w:val="00035E11"/>
    <w:rsid w:val="00036623"/>
    <w:rsid w:val="000368A4"/>
    <w:rsid w:val="00036CAD"/>
    <w:rsid w:val="00036E17"/>
    <w:rsid w:val="00037F0D"/>
    <w:rsid w:val="00040B2E"/>
    <w:rsid w:val="00040CCA"/>
    <w:rsid w:val="00041129"/>
    <w:rsid w:val="000417D8"/>
    <w:rsid w:val="00041858"/>
    <w:rsid w:val="00041BEC"/>
    <w:rsid w:val="00042743"/>
    <w:rsid w:val="00042BA0"/>
    <w:rsid w:val="000500C4"/>
    <w:rsid w:val="000512BB"/>
    <w:rsid w:val="00051ADE"/>
    <w:rsid w:val="000521D2"/>
    <w:rsid w:val="00053115"/>
    <w:rsid w:val="00053429"/>
    <w:rsid w:val="00053BC8"/>
    <w:rsid w:val="00053E33"/>
    <w:rsid w:val="00054E64"/>
    <w:rsid w:val="00054FD8"/>
    <w:rsid w:val="000571FD"/>
    <w:rsid w:val="0005783C"/>
    <w:rsid w:val="000617E0"/>
    <w:rsid w:val="00062117"/>
    <w:rsid w:val="00062359"/>
    <w:rsid w:val="00062984"/>
    <w:rsid w:val="00062FCB"/>
    <w:rsid w:val="00063828"/>
    <w:rsid w:val="0006399E"/>
    <w:rsid w:val="00063EE0"/>
    <w:rsid w:val="00064214"/>
    <w:rsid w:val="00065CC9"/>
    <w:rsid w:val="00066DFB"/>
    <w:rsid w:val="00067AAA"/>
    <w:rsid w:val="00067AE7"/>
    <w:rsid w:val="00067AF9"/>
    <w:rsid w:val="00070087"/>
    <w:rsid w:val="00070409"/>
    <w:rsid w:val="00071539"/>
    <w:rsid w:val="000719CE"/>
    <w:rsid w:val="0007288F"/>
    <w:rsid w:val="00072CFB"/>
    <w:rsid w:val="00073482"/>
    <w:rsid w:val="0007381C"/>
    <w:rsid w:val="00074237"/>
    <w:rsid w:val="0007502F"/>
    <w:rsid w:val="00076E4D"/>
    <w:rsid w:val="000771C1"/>
    <w:rsid w:val="000808C3"/>
    <w:rsid w:val="00081528"/>
    <w:rsid w:val="000818A3"/>
    <w:rsid w:val="000830FA"/>
    <w:rsid w:val="000837C5"/>
    <w:rsid w:val="000838EA"/>
    <w:rsid w:val="00083E3D"/>
    <w:rsid w:val="00084263"/>
    <w:rsid w:val="0008453D"/>
    <w:rsid w:val="0008497E"/>
    <w:rsid w:val="00084F9E"/>
    <w:rsid w:val="00085066"/>
    <w:rsid w:val="000860D1"/>
    <w:rsid w:val="000871E4"/>
    <w:rsid w:val="00090FB6"/>
    <w:rsid w:val="00092BD8"/>
    <w:rsid w:val="00093247"/>
    <w:rsid w:val="0009329F"/>
    <w:rsid w:val="00093BC6"/>
    <w:rsid w:val="00093D80"/>
    <w:rsid w:val="00095FB3"/>
    <w:rsid w:val="000964E3"/>
    <w:rsid w:val="000967B0"/>
    <w:rsid w:val="000968CD"/>
    <w:rsid w:val="000A071E"/>
    <w:rsid w:val="000A34ED"/>
    <w:rsid w:val="000A3BDF"/>
    <w:rsid w:val="000A436E"/>
    <w:rsid w:val="000A442D"/>
    <w:rsid w:val="000A5A66"/>
    <w:rsid w:val="000A6778"/>
    <w:rsid w:val="000A6ECE"/>
    <w:rsid w:val="000A7099"/>
    <w:rsid w:val="000A78ED"/>
    <w:rsid w:val="000B04A2"/>
    <w:rsid w:val="000B091F"/>
    <w:rsid w:val="000B0E0D"/>
    <w:rsid w:val="000B0E4F"/>
    <w:rsid w:val="000B2AFE"/>
    <w:rsid w:val="000B31F8"/>
    <w:rsid w:val="000B39EB"/>
    <w:rsid w:val="000B47F1"/>
    <w:rsid w:val="000B6D3A"/>
    <w:rsid w:val="000B77AF"/>
    <w:rsid w:val="000B7BDE"/>
    <w:rsid w:val="000C00AD"/>
    <w:rsid w:val="000C0273"/>
    <w:rsid w:val="000C05AA"/>
    <w:rsid w:val="000C11D6"/>
    <w:rsid w:val="000C1561"/>
    <w:rsid w:val="000C29D8"/>
    <w:rsid w:val="000C3B6F"/>
    <w:rsid w:val="000C3C79"/>
    <w:rsid w:val="000C4009"/>
    <w:rsid w:val="000C41DE"/>
    <w:rsid w:val="000C49F0"/>
    <w:rsid w:val="000C4D13"/>
    <w:rsid w:val="000C4F83"/>
    <w:rsid w:val="000C639F"/>
    <w:rsid w:val="000C653E"/>
    <w:rsid w:val="000C6904"/>
    <w:rsid w:val="000C704B"/>
    <w:rsid w:val="000C72CC"/>
    <w:rsid w:val="000C75E5"/>
    <w:rsid w:val="000C7883"/>
    <w:rsid w:val="000C7993"/>
    <w:rsid w:val="000C7E15"/>
    <w:rsid w:val="000D02B8"/>
    <w:rsid w:val="000D05C5"/>
    <w:rsid w:val="000D2461"/>
    <w:rsid w:val="000D2CAF"/>
    <w:rsid w:val="000D32EB"/>
    <w:rsid w:val="000D346D"/>
    <w:rsid w:val="000D4049"/>
    <w:rsid w:val="000D429B"/>
    <w:rsid w:val="000D448F"/>
    <w:rsid w:val="000D6773"/>
    <w:rsid w:val="000D7ACB"/>
    <w:rsid w:val="000E0DF4"/>
    <w:rsid w:val="000E16A0"/>
    <w:rsid w:val="000E191B"/>
    <w:rsid w:val="000E203B"/>
    <w:rsid w:val="000E2436"/>
    <w:rsid w:val="000E2632"/>
    <w:rsid w:val="000E297A"/>
    <w:rsid w:val="000E355D"/>
    <w:rsid w:val="000E41A1"/>
    <w:rsid w:val="000E4999"/>
    <w:rsid w:val="000E54A2"/>
    <w:rsid w:val="000E6125"/>
    <w:rsid w:val="000E638D"/>
    <w:rsid w:val="000E63E8"/>
    <w:rsid w:val="000E6961"/>
    <w:rsid w:val="000E6C0B"/>
    <w:rsid w:val="000E7122"/>
    <w:rsid w:val="000E775A"/>
    <w:rsid w:val="000E7EC6"/>
    <w:rsid w:val="000F0AB5"/>
    <w:rsid w:val="000F16F6"/>
    <w:rsid w:val="000F375F"/>
    <w:rsid w:val="000F38ED"/>
    <w:rsid w:val="000F3A26"/>
    <w:rsid w:val="000F3A5C"/>
    <w:rsid w:val="000F4434"/>
    <w:rsid w:val="000F5D13"/>
    <w:rsid w:val="000F64A7"/>
    <w:rsid w:val="000F6CC4"/>
    <w:rsid w:val="000F7CB8"/>
    <w:rsid w:val="000F7ED2"/>
    <w:rsid w:val="00102185"/>
    <w:rsid w:val="00102922"/>
    <w:rsid w:val="00102DA2"/>
    <w:rsid w:val="00103549"/>
    <w:rsid w:val="001047D9"/>
    <w:rsid w:val="00104E12"/>
    <w:rsid w:val="001075D2"/>
    <w:rsid w:val="0010797B"/>
    <w:rsid w:val="00107AF3"/>
    <w:rsid w:val="00107C10"/>
    <w:rsid w:val="001104B6"/>
    <w:rsid w:val="001119B8"/>
    <w:rsid w:val="00112821"/>
    <w:rsid w:val="00112D3C"/>
    <w:rsid w:val="001148A4"/>
    <w:rsid w:val="00116F0A"/>
    <w:rsid w:val="001172C6"/>
    <w:rsid w:val="00120872"/>
    <w:rsid w:val="0012172E"/>
    <w:rsid w:val="001244CD"/>
    <w:rsid w:val="001247FD"/>
    <w:rsid w:val="0012503C"/>
    <w:rsid w:val="00125B1D"/>
    <w:rsid w:val="0012696F"/>
    <w:rsid w:val="00126A5E"/>
    <w:rsid w:val="00126B3D"/>
    <w:rsid w:val="00127CE2"/>
    <w:rsid w:val="0013005F"/>
    <w:rsid w:val="00131669"/>
    <w:rsid w:val="001331CE"/>
    <w:rsid w:val="00133875"/>
    <w:rsid w:val="00133CBA"/>
    <w:rsid w:val="0013474C"/>
    <w:rsid w:val="00134D4C"/>
    <w:rsid w:val="00134E0B"/>
    <w:rsid w:val="001359A7"/>
    <w:rsid w:val="00136A50"/>
    <w:rsid w:val="00136C3C"/>
    <w:rsid w:val="00137152"/>
    <w:rsid w:val="00137EBD"/>
    <w:rsid w:val="00140270"/>
    <w:rsid w:val="0014046C"/>
    <w:rsid w:val="001413AB"/>
    <w:rsid w:val="00142C66"/>
    <w:rsid w:val="0014316E"/>
    <w:rsid w:val="001432FF"/>
    <w:rsid w:val="00144416"/>
    <w:rsid w:val="00144605"/>
    <w:rsid w:val="001446EA"/>
    <w:rsid w:val="00145DE2"/>
    <w:rsid w:val="0014670C"/>
    <w:rsid w:val="00146F80"/>
    <w:rsid w:val="0014709C"/>
    <w:rsid w:val="00147766"/>
    <w:rsid w:val="00147D43"/>
    <w:rsid w:val="001509DF"/>
    <w:rsid w:val="00152334"/>
    <w:rsid w:val="00153BED"/>
    <w:rsid w:val="00153BFC"/>
    <w:rsid w:val="00153C44"/>
    <w:rsid w:val="001548AF"/>
    <w:rsid w:val="00160D68"/>
    <w:rsid w:val="001617D4"/>
    <w:rsid w:val="00161894"/>
    <w:rsid w:val="00161A8B"/>
    <w:rsid w:val="00163759"/>
    <w:rsid w:val="00163E75"/>
    <w:rsid w:val="001643E8"/>
    <w:rsid w:val="00165379"/>
    <w:rsid w:val="00166571"/>
    <w:rsid w:val="00170249"/>
    <w:rsid w:val="001706CE"/>
    <w:rsid w:val="001708B7"/>
    <w:rsid w:val="00170DB4"/>
    <w:rsid w:val="00171AF3"/>
    <w:rsid w:val="00173A0C"/>
    <w:rsid w:val="00173B23"/>
    <w:rsid w:val="001741BA"/>
    <w:rsid w:val="00174552"/>
    <w:rsid w:val="0017489D"/>
    <w:rsid w:val="00174B3C"/>
    <w:rsid w:val="0017513C"/>
    <w:rsid w:val="00175DFF"/>
    <w:rsid w:val="0017663E"/>
    <w:rsid w:val="00176805"/>
    <w:rsid w:val="00177B86"/>
    <w:rsid w:val="00180BDF"/>
    <w:rsid w:val="00180F8E"/>
    <w:rsid w:val="001811CF"/>
    <w:rsid w:val="001811F4"/>
    <w:rsid w:val="00181C42"/>
    <w:rsid w:val="00181D00"/>
    <w:rsid w:val="00181F5C"/>
    <w:rsid w:val="0018312E"/>
    <w:rsid w:val="001852C1"/>
    <w:rsid w:val="001860DE"/>
    <w:rsid w:val="001865B8"/>
    <w:rsid w:val="00186D96"/>
    <w:rsid w:val="00190A1B"/>
    <w:rsid w:val="00192F1A"/>
    <w:rsid w:val="00192F98"/>
    <w:rsid w:val="00193E12"/>
    <w:rsid w:val="00193F2A"/>
    <w:rsid w:val="00194316"/>
    <w:rsid w:val="001945BB"/>
    <w:rsid w:val="0019493E"/>
    <w:rsid w:val="00194CCE"/>
    <w:rsid w:val="00196029"/>
    <w:rsid w:val="001965CA"/>
    <w:rsid w:val="00197816"/>
    <w:rsid w:val="00197CDF"/>
    <w:rsid w:val="001A0E00"/>
    <w:rsid w:val="001A4E10"/>
    <w:rsid w:val="001A521B"/>
    <w:rsid w:val="001A58E4"/>
    <w:rsid w:val="001A5C0D"/>
    <w:rsid w:val="001A5DAD"/>
    <w:rsid w:val="001A6825"/>
    <w:rsid w:val="001A7335"/>
    <w:rsid w:val="001A73EA"/>
    <w:rsid w:val="001A78D2"/>
    <w:rsid w:val="001B106D"/>
    <w:rsid w:val="001B18F2"/>
    <w:rsid w:val="001B1B63"/>
    <w:rsid w:val="001B397F"/>
    <w:rsid w:val="001B5398"/>
    <w:rsid w:val="001B60DF"/>
    <w:rsid w:val="001B76EB"/>
    <w:rsid w:val="001C12B2"/>
    <w:rsid w:val="001C15A9"/>
    <w:rsid w:val="001C1625"/>
    <w:rsid w:val="001C2074"/>
    <w:rsid w:val="001C3087"/>
    <w:rsid w:val="001C367B"/>
    <w:rsid w:val="001C4BAE"/>
    <w:rsid w:val="001C5070"/>
    <w:rsid w:val="001C5932"/>
    <w:rsid w:val="001C5C3B"/>
    <w:rsid w:val="001C611E"/>
    <w:rsid w:val="001C6218"/>
    <w:rsid w:val="001C6690"/>
    <w:rsid w:val="001C6995"/>
    <w:rsid w:val="001C6BAA"/>
    <w:rsid w:val="001C6F87"/>
    <w:rsid w:val="001C704D"/>
    <w:rsid w:val="001D0463"/>
    <w:rsid w:val="001D0642"/>
    <w:rsid w:val="001D06B8"/>
    <w:rsid w:val="001D0D53"/>
    <w:rsid w:val="001D2779"/>
    <w:rsid w:val="001D3BA3"/>
    <w:rsid w:val="001D4035"/>
    <w:rsid w:val="001D4D14"/>
    <w:rsid w:val="001D5AA4"/>
    <w:rsid w:val="001D5C53"/>
    <w:rsid w:val="001D64AA"/>
    <w:rsid w:val="001D659A"/>
    <w:rsid w:val="001D692E"/>
    <w:rsid w:val="001D70BF"/>
    <w:rsid w:val="001E022C"/>
    <w:rsid w:val="001E02A1"/>
    <w:rsid w:val="001E0F37"/>
    <w:rsid w:val="001E114C"/>
    <w:rsid w:val="001E2B75"/>
    <w:rsid w:val="001E322D"/>
    <w:rsid w:val="001E614C"/>
    <w:rsid w:val="001E65EC"/>
    <w:rsid w:val="001E7805"/>
    <w:rsid w:val="001F1D93"/>
    <w:rsid w:val="001F1EB4"/>
    <w:rsid w:val="001F3BA1"/>
    <w:rsid w:val="001F42C7"/>
    <w:rsid w:val="001F45A7"/>
    <w:rsid w:val="001F5565"/>
    <w:rsid w:val="001F55E0"/>
    <w:rsid w:val="001F7284"/>
    <w:rsid w:val="0020007D"/>
    <w:rsid w:val="002002EA"/>
    <w:rsid w:val="00202972"/>
    <w:rsid w:val="002035C0"/>
    <w:rsid w:val="00203D47"/>
    <w:rsid w:val="00204ED4"/>
    <w:rsid w:val="00205D28"/>
    <w:rsid w:val="002067A5"/>
    <w:rsid w:val="00207E62"/>
    <w:rsid w:val="00210153"/>
    <w:rsid w:val="002112F3"/>
    <w:rsid w:val="00212DBA"/>
    <w:rsid w:val="00213293"/>
    <w:rsid w:val="0021372E"/>
    <w:rsid w:val="00214910"/>
    <w:rsid w:val="00215FE9"/>
    <w:rsid w:val="002179E0"/>
    <w:rsid w:val="00220448"/>
    <w:rsid w:val="00220ACD"/>
    <w:rsid w:val="00220FB5"/>
    <w:rsid w:val="002220C7"/>
    <w:rsid w:val="00222D59"/>
    <w:rsid w:val="00223361"/>
    <w:rsid w:val="00223545"/>
    <w:rsid w:val="00224CCA"/>
    <w:rsid w:val="00224ED6"/>
    <w:rsid w:val="002262AC"/>
    <w:rsid w:val="0022715D"/>
    <w:rsid w:val="0022763F"/>
    <w:rsid w:val="00227863"/>
    <w:rsid w:val="00230298"/>
    <w:rsid w:val="00230A42"/>
    <w:rsid w:val="002310ED"/>
    <w:rsid w:val="00232372"/>
    <w:rsid w:val="0023254B"/>
    <w:rsid w:val="0023310D"/>
    <w:rsid w:val="00235179"/>
    <w:rsid w:val="00235F50"/>
    <w:rsid w:val="002373AE"/>
    <w:rsid w:val="0024096A"/>
    <w:rsid w:val="002419FB"/>
    <w:rsid w:val="00241CD2"/>
    <w:rsid w:val="00242457"/>
    <w:rsid w:val="00243817"/>
    <w:rsid w:val="002449F8"/>
    <w:rsid w:val="00244D49"/>
    <w:rsid w:val="00245902"/>
    <w:rsid w:val="0024601D"/>
    <w:rsid w:val="002461B2"/>
    <w:rsid w:val="00246E7C"/>
    <w:rsid w:val="00247701"/>
    <w:rsid w:val="00250093"/>
    <w:rsid w:val="00250815"/>
    <w:rsid w:val="002509D1"/>
    <w:rsid w:val="00252EF0"/>
    <w:rsid w:val="00253A16"/>
    <w:rsid w:val="00254692"/>
    <w:rsid w:val="002555B7"/>
    <w:rsid w:val="00256C70"/>
    <w:rsid w:val="0025710C"/>
    <w:rsid w:val="0025720D"/>
    <w:rsid w:val="00261A1D"/>
    <w:rsid w:val="002642FE"/>
    <w:rsid w:val="0026444C"/>
    <w:rsid w:val="002644DF"/>
    <w:rsid w:val="002648C6"/>
    <w:rsid w:val="00266517"/>
    <w:rsid w:val="00266C1F"/>
    <w:rsid w:val="0027070A"/>
    <w:rsid w:val="002707B0"/>
    <w:rsid w:val="002710CA"/>
    <w:rsid w:val="0027145A"/>
    <w:rsid w:val="002717FD"/>
    <w:rsid w:val="00271A3F"/>
    <w:rsid w:val="00271C53"/>
    <w:rsid w:val="00273FDD"/>
    <w:rsid w:val="0027573C"/>
    <w:rsid w:val="00276D43"/>
    <w:rsid w:val="00276D8D"/>
    <w:rsid w:val="00277A74"/>
    <w:rsid w:val="00277D8E"/>
    <w:rsid w:val="00280644"/>
    <w:rsid w:val="00280879"/>
    <w:rsid w:val="00284871"/>
    <w:rsid w:val="00284CE8"/>
    <w:rsid w:val="002857D3"/>
    <w:rsid w:val="0028594B"/>
    <w:rsid w:val="002862C1"/>
    <w:rsid w:val="00287691"/>
    <w:rsid w:val="00290136"/>
    <w:rsid w:val="00290EAD"/>
    <w:rsid w:val="00291346"/>
    <w:rsid w:val="00292083"/>
    <w:rsid w:val="002925DC"/>
    <w:rsid w:val="00292E96"/>
    <w:rsid w:val="00293458"/>
    <w:rsid w:val="002955C9"/>
    <w:rsid w:val="00296EBC"/>
    <w:rsid w:val="002978AC"/>
    <w:rsid w:val="00297FBA"/>
    <w:rsid w:val="002A0311"/>
    <w:rsid w:val="002A1690"/>
    <w:rsid w:val="002A1A9C"/>
    <w:rsid w:val="002A347B"/>
    <w:rsid w:val="002A3D2F"/>
    <w:rsid w:val="002A4005"/>
    <w:rsid w:val="002A5A37"/>
    <w:rsid w:val="002A5F1F"/>
    <w:rsid w:val="002A7ECC"/>
    <w:rsid w:val="002B0388"/>
    <w:rsid w:val="002B0503"/>
    <w:rsid w:val="002B08A7"/>
    <w:rsid w:val="002B135D"/>
    <w:rsid w:val="002B18A8"/>
    <w:rsid w:val="002B34A1"/>
    <w:rsid w:val="002B47D9"/>
    <w:rsid w:val="002B4E4F"/>
    <w:rsid w:val="002B550A"/>
    <w:rsid w:val="002B678E"/>
    <w:rsid w:val="002B6A5B"/>
    <w:rsid w:val="002B7715"/>
    <w:rsid w:val="002B78B0"/>
    <w:rsid w:val="002B7975"/>
    <w:rsid w:val="002B7CD5"/>
    <w:rsid w:val="002B7EFF"/>
    <w:rsid w:val="002C02EC"/>
    <w:rsid w:val="002C0853"/>
    <w:rsid w:val="002C10F4"/>
    <w:rsid w:val="002C1F26"/>
    <w:rsid w:val="002C214C"/>
    <w:rsid w:val="002C3EC1"/>
    <w:rsid w:val="002C3FBE"/>
    <w:rsid w:val="002C444F"/>
    <w:rsid w:val="002C504D"/>
    <w:rsid w:val="002C5710"/>
    <w:rsid w:val="002C7114"/>
    <w:rsid w:val="002C742E"/>
    <w:rsid w:val="002D13E8"/>
    <w:rsid w:val="002D1490"/>
    <w:rsid w:val="002D1DD4"/>
    <w:rsid w:val="002D1E4C"/>
    <w:rsid w:val="002D1F4B"/>
    <w:rsid w:val="002D212F"/>
    <w:rsid w:val="002D25A9"/>
    <w:rsid w:val="002D2D29"/>
    <w:rsid w:val="002D3502"/>
    <w:rsid w:val="002D38EF"/>
    <w:rsid w:val="002D3C23"/>
    <w:rsid w:val="002D539B"/>
    <w:rsid w:val="002D5667"/>
    <w:rsid w:val="002D6F2E"/>
    <w:rsid w:val="002D70FC"/>
    <w:rsid w:val="002D7329"/>
    <w:rsid w:val="002D7744"/>
    <w:rsid w:val="002E003C"/>
    <w:rsid w:val="002E2333"/>
    <w:rsid w:val="002E282F"/>
    <w:rsid w:val="002E2B58"/>
    <w:rsid w:val="002E3109"/>
    <w:rsid w:val="002E359A"/>
    <w:rsid w:val="002E3C90"/>
    <w:rsid w:val="002E3CCC"/>
    <w:rsid w:val="002E4218"/>
    <w:rsid w:val="002E4C6D"/>
    <w:rsid w:val="002E6785"/>
    <w:rsid w:val="002E73B1"/>
    <w:rsid w:val="002F17C5"/>
    <w:rsid w:val="002F2358"/>
    <w:rsid w:val="002F32FA"/>
    <w:rsid w:val="002F47DF"/>
    <w:rsid w:val="002F5134"/>
    <w:rsid w:val="002F6367"/>
    <w:rsid w:val="002F643F"/>
    <w:rsid w:val="002F6549"/>
    <w:rsid w:val="002F6AAC"/>
    <w:rsid w:val="002F7ED6"/>
    <w:rsid w:val="003009C2"/>
    <w:rsid w:val="00300EA2"/>
    <w:rsid w:val="00302514"/>
    <w:rsid w:val="00304CCF"/>
    <w:rsid w:val="00305FCF"/>
    <w:rsid w:val="00306154"/>
    <w:rsid w:val="003076B7"/>
    <w:rsid w:val="003077F1"/>
    <w:rsid w:val="00307D45"/>
    <w:rsid w:val="003105E4"/>
    <w:rsid w:val="003106E6"/>
    <w:rsid w:val="00310B88"/>
    <w:rsid w:val="003121D2"/>
    <w:rsid w:val="00312A73"/>
    <w:rsid w:val="0031336F"/>
    <w:rsid w:val="00313E78"/>
    <w:rsid w:val="003144A5"/>
    <w:rsid w:val="003144B7"/>
    <w:rsid w:val="0031456A"/>
    <w:rsid w:val="00314941"/>
    <w:rsid w:val="00315B2F"/>
    <w:rsid w:val="00316059"/>
    <w:rsid w:val="0032017E"/>
    <w:rsid w:val="00321004"/>
    <w:rsid w:val="003228DD"/>
    <w:rsid w:val="00323996"/>
    <w:rsid w:val="00324451"/>
    <w:rsid w:val="00324D08"/>
    <w:rsid w:val="00324FC3"/>
    <w:rsid w:val="0032596D"/>
    <w:rsid w:val="0032658F"/>
    <w:rsid w:val="00327BD4"/>
    <w:rsid w:val="00330BC8"/>
    <w:rsid w:val="003313A8"/>
    <w:rsid w:val="0033176F"/>
    <w:rsid w:val="00331AB9"/>
    <w:rsid w:val="00331D6F"/>
    <w:rsid w:val="00332B9D"/>
    <w:rsid w:val="00334795"/>
    <w:rsid w:val="00335C35"/>
    <w:rsid w:val="003372BC"/>
    <w:rsid w:val="003372DA"/>
    <w:rsid w:val="00342B1D"/>
    <w:rsid w:val="003435D2"/>
    <w:rsid w:val="00343D08"/>
    <w:rsid w:val="003444B7"/>
    <w:rsid w:val="00344681"/>
    <w:rsid w:val="00344C0F"/>
    <w:rsid w:val="0034500E"/>
    <w:rsid w:val="00346461"/>
    <w:rsid w:val="0034669D"/>
    <w:rsid w:val="003469B6"/>
    <w:rsid w:val="00347456"/>
    <w:rsid w:val="0034758B"/>
    <w:rsid w:val="003479F3"/>
    <w:rsid w:val="00351E3D"/>
    <w:rsid w:val="00351FC0"/>
    <w:rsid w:val="00352122"/>
    <w:rsid w:val="00352150"/>
    <w:rsid w:val="00353DB0"/>
    <w:rsid w:val="003540E0"/>
    <w:rsid w:val="0035426F"/>
    <w:rsid w:val="00355E29"/>
    <w:rsid w:val="00356F60"/>
    <w:rsid w:val="0035758D"/>
    <w:rsid w:val="00357C1C"/>
    <w:rsid w:val="00360A91"/>
    <w:rsid w:val="003626B2"/>
    <w:rsid w:val="003626FC"/>
    <w:rsid w:val="00362AE2"/>
    <w:rsid w:val="003634D9"/>
    <w:rsid w:val="0036365B"/>
    <w:rsid w:val="00364C6F"/>
    <w:rsid w:val="00364CF4"/>
    <w:rsid w:val="00364EBD"/>
    <w:rsid w:val="003651E5"/>
    <w:rsid w:val="0036544E"/>
    <w:rsid w:val="00366CD0"/>
    <w:rsid w:val="00366D73"/>
    <w:rsid w:val="0037050E"/>
    <w:rsid w:val="00371B00"/>
    <w:rsid w:val="003728DE"/>
    <w:rsid w:val="00373112"/>
    <w:rsid w:val="00373584"/>
    <w:rsid w:val="0037391E"/>
    <w:rsid w:val="00374A89"/>
    <w:rsid w:val="0037610B"/>
    <w:rsid w:val="003761BE"/>
    <w:rsid w:val="003773CD"/>
    <w:rsid w:val="00377556"/>
    <w:rsid w:val="00377740"/>
    <w:rsid w:val="003779F7"/>
    <w:rsid w:val="00380B09"/>
    <w:rsid w:val="00380EFA"/>
    <w:rsid w:val="00382172"/>
    <w:rsid w:val="0038341D"/>
    <w:rsid w:val="00383901"/>
    <w:rsid w:val="00383951"/>
    <w:rsid w:val="00383E19"/>
    <w:rsid w:val="003841B2"/>
    <w:rsid w:val="00384240"/>
    <w:rsid w:val="00385596"/>
    <w:rsid w:val="0038574A"/>
    <w:rsid w:val="00386E22"/>
    <w:rsid w:val="00387D55"/>
    <w:rsid w:val="00387DF1"/>
    <w:rsid w:val="00390314"/>
    <w:rsid w:val="00390F81"/>
    <w:rsid w:val="0039106B"/>
    <w:rsid w:val="003912FD"/>
    <w:rsid w:val="003925DC"/>
    <w:rsid w:val="00392B18"/>
    <w:rsid w:val="00393E9E"/>
    <w:rsid w:val="00393EBA"/>
    <w:rsid w:val="0039463B"/>
    <w:rsid w:val="00394B6D"/>
    <w:rsid w:val="00395352"/>
    <w:rsid w:val="003957B8"/>
    <w:rsid w:val="003958EA"/>
    <w:rsid w:val="00395D88"/>
    <w:rsid w:val="00395F45"/>
    <w:rsid w:val="003973E3"/>
    <w:rsid w:val="003975A1"/>
    <w:rsid w:val="003A0D13"/>
    <w:rsid w:val="003A2210"/>
    <w:rsid w:val="003A2A83"/>
    <w:rsid w:val="003A44E3"/>
    <w:rsid w:val="003A60F6"/>
    <w:rsid w:val="003A62AD"/>
    <w:rsid w:val="003A7A99"/>
    <w:rsid w:val="003B002D"/>
    <w:rsid w:val="003B0C2F"/>
    <w:rsid w:val="003B1046"/>
    <w:rsid w:val="003B22C8"/>
    <w:rsid w:val="003B2FA5"/>
    <w:rsid w:val="003B3A93"/>
    <w:rsid w:val="003B429B"/>
    <w:rsid w:val="003B447A"/>
    <w:rsid w:val="003B4754"/>
    <w:rsid w:val="003B5AD6"/>
    <w:rsid w:val="003B7BC3"/>
    <w:rsid w:val="003C0A2C"/>
    <w:rsid w:val="003C1602"/>
    <w:rsid w:val="003C1739"/>
    <w:rsid w:val="003C1E6E"/>
    <w:rsid w:val="003C26C3"/>
    <w:rsid w:val="003C39AB"/>
    <w:rsid w:val="003C3D83"/>
    <w:rsid w:val="003C40A2"/>
    <w:rsid w:val="003C46B1"/>
    <w:rsid w:val="003C48E9"/>
    <w:rsid w:val="003C6369"/>
    <w:rsid w:val="003C6E12"/>
    <w:rsid w:val="003D1777"/>
    <w:rsid w:val="003D22B9"/>
    <w:rsid w:val="003D282D"/>
    <w:rsid w:val="003D3228"/>
    <w:rsid w:val="003D38E2"/>
    <w:rsid w:val="003D477F"/>
    <w:rsid w:val="003D487C"/>
    <w:rsid w:val="003D4FAB"/>
    <w:rsid w:val="003D5743"/>
    <w:rsid w:val="003D591D"/>
    <w:rsid w:val="003D5C96"/>
    <w:rsid w:val="003D6A85"/>
    <w:rsid w:val="003D6DE2"/>
    <w:rsid w:val="003D705A"/>
    <w:rsid w:val="003D7AC4"/>
    <w:rsid w:val="003E037E"/>
    <w:rsid w:val="003E59FD"/>
    <w:rsid w:val="003E5D74"/>
    <w:rsid w:val="003F0828"/>
    <w:rsid w:val="003F1799"/>
    <w:rsid w:val="003F1AB6"/>
    <w:rsid w:val="003F3323"/>
    <w:rsid w:val="003F3AD5"/>
    <w:rsid w:val="003F4951"/>
    <w:rsid w:val="003F51D6"/>
    <w:rsid w:val="003F5607"/>
    <w:rsid w:val="003F5B54"/>
    <w:rsid w:val="003F5DED"/>
    <w:rsid w:val="004011E3"/>
    <w:rsid w:val="00401686"/>
    <w:rsid w:val="00401D53"/>
    <w:rsid w:val="00402275"/>
    <w:rsid w:val="00402377"/>
    <w:rsid w:val="004024BD"/>
    <w:rsid w:val="00402663"/>
    <w:rsid w:val="00402CE2"/>
    <w:rsid w:val="00403BB2"/>
    <w:rsid w:val="004047C2"/>
    <w:rsid w:val="00404B57"/>
    <w:rsid w:val="00406B04"/>
    <w:rsid w:val="00407B67"/>
    <w:rsid w:val="00410EB2"/>
    <w:rsid w:val="00411963"/>
    <w:rsid w:val="00412CD8"/>
    <w:rsid w:val="004143CB"/>
    <w:rsid w:val="004150EB"/>
    <w:rsid w:val="0041537B"/>
    <w:rsid w:val="00420020"/>
    <w:rsid w:val="004207F5"/>
    <w:rsid w:val="00420ECB"/>
    <w:rsid w:val="004225D1"/>
    <w:rsid w:val="00423FFC"/>
    <w:rsid w:val="0042430B"/>
    <w:rsid w:val="004245A4"/>
    <w:rsid w:val="00425499"/>
    <w:rsid w:val="004259FF"/>
    <w:rsid w:val="0042705A"/>
    <w:rsid w:val="004271B3"/>
    <w:rsid w:val="00427BD9"/>
    <w:rsid w:val="0043139E"/>
    <w:rsid w:val="0043219F"/>
    <w:rsid w:val="00432F7C"/>
    <w:rsid w:val="004330CC"/>
    <w:rsid w:val="0043423C"/>
    <w:rsid w:val="00434373"/>
    <w:rsid w:val="00434887"/>
    <w:rsid w:val="00434D0F"/>
    <w:rsid w:val="00434E97"/>
    <w:rsid w:val="00434F3E"/>
    <w:rsid w:val="0043559D"/>
    <w:rsid w:val="00436E01"/>
    <w:rsid w:val="00437A14"/>
    <w:rsid w:val="00442303"/>
    <w:rsid w:val="00442962"/>
    <w:rsid w:val="00443917"/>
    <w:rsid w:val="004445DE"/>
    <w:rsid w:val="00444FAF"/>
    <w:rsid w:val="004450A3"/>
    <w:rsid w:val="00447086"/>
    <w:rsid w:val="00447864"/>
    <w:rsid w:val="00447A4F"/>
    <w:rsid w:val="00447D0D"/>
    <w:rsid w:val="0045094C"/>
    <w:rsid w:val="00451AE3"/>
    <w:rsid w:val="0045284C"/>
    <w:rsid w:val="00452FF6"/>
    <w:rsid w:val="0045366A"/>
    <w:rsid w:val="0045494D"/>
    <w:rsid w:val="00454DDC"/>
    <w:rsid w:val="00455016"/>
    <w:rsid w:val="004556AD"/>
    <w:rsid w:val="00456474"/>
    <w:rsid w:val="00457477"/>
    <w:rsid w:val="0046048F"/>
    <w:rsid w:val="0046079A"/>
    <w:rsid w:val="0046160C"/>
    <w:rsid w:val="004616D7"/>
    <w:rsid w:val="00461812"/>
    <w:rsid w:val="00461B17"/>
    <w:rsid w:val="00463C4E"/>
    <w:rsid w:val="00464654"/>
    <w:rsid w:val="00465729"/>
    <w:rsid w:val="00465868"/>
    <w:rsid w:val="00465CFE"/>
    <w:rsid w:val="004662EC"/>
    <w:rsid w:val="00470A7E"/>
    <w:rsid w:val="00471955"/>
    <w:rsid w:val="00472C99"/>
    <w:rsid w:val="0047301E"/>
    <w:rsid w:val="0047487C"/>
    <w:rsid w:val="00474B9E"/>
    <w:rsid w:val="00474D6F"/>
    <w:rsid w:val="00475BE9"/>
    <w:rsid w:val="0047635A"/>
    <w:rsid w:val="00476A02"/>
    <w:rsid w:val="00477005"/>
    <w:rsid w:val="0048057F"/>
    <w:rsid w:val="00480859"/>
    <w:rsid w:val="004809B5"/>
    <w:rsid w:val="004819DD"/>
    <w:rsid w:val="00481C11"/>
    <w:rsid w:val="00482038"/>
    <w:rsid w:val="0048238A"/>
    <w:rsid w:val="0048324F"/>
    <w:rsid w:val="00483487"/>
    <w:rsid w:val="0048354F"/>
    <w:rsid w:val="00483DD4"/>
    <w:rsid w:val="004844C9"/>
    <w:rsid w:val="00485C35"/>
    <w:rsid w:val="00485C6C"/>
    <w:rsid w:val="00490097"/>
    <w:rsid w:val="0049035E"/>
    <w:rsid w:val="004905C9"/>
    <w:rsid w:val="00491790"/>
    <w:rsid w:val="00491890"/>
    <w:rsid w:val="0049210F"/>
    <w:rsid w:val="004923C6"/>
    <w:rsid w:val="0049300F"/>
    <w:rsid w:val="0049381D"/>
    <w:rsid w:val="00493DE1"/>
    <w:rsid w:val="00493DF8"/>
    <w:rsid w:val="00494AC5"/>
    <w:rsid w:val="0049522C"/>
    <w:rsid w:val="00496C15"/>
    <w:rsid w:val="00497176"/>
    <w:rsid w:val="00497A68"/>
    <w:rsid w:val="004A0143"/>
    <w:rsid w:val="004A181D"/>
    <w:rsid w:val="004A1CA8"/>
    <w:rsid w:val="004A1D25"/>
    <w:rsid w:val="004A2015"/>
    <w:rsid w:val="004A24EB"/>
    <w:rsid w:val="004A2CE9"/>
    <w:rsid w:val="004A4203"/>
    <w:rsid w:val="004A534E"/>
    <w:rsid w:val="004A5DB1"/>
    <w:rsid w:val="004A6160"/>
    <w:rsid w:val="004A6B6C"/>
    <w:rsid w:val="004A713A"/>
    <w:rsid w:val="004A7D33"/>
    <w:rsid w:val="004B0D08"/>
    <w:rsid w:val="004B1E43"/>
    <w:rsid w:val="004B32CA"/>
    <w:rsid w:val="004B3A2F"/>
    <w:rsid w:val="004B418D"/>
    <w:rsid w:val="004B41E4"/>
    <w:rsid w:val="004B4839"/>
    <w:rsid w:val="004B7052"/>
    <w:rsid w:val="004B7822"/>
    <w:rsid w:val="004C03EE"/>
    <w:rsid w:val="004C196F"/>
    <w:rsid w:val="004C268E"/>
    <w:rsid w:val="004C26F8"/>
    <w:rsid w:val="004C293E"/>
    <w:rsid w:val="004C3F08"/>
    <w:rsid w:val="004C4967"/>
    <w:rsid w:val="004C4995"/>
    <w:rsid w:val="004C4C93"/>
    <w:rsid w:val="004C4FE1"/>
    <w:rsid w:val="004C56E5"/>
    <w:rsid w:val="004C5E2D"/>
    <w:rsid w:val="004C6A39"/>
    <w:rsid w:val="004C7232"/>
    <w:rsid w:val="004D0F5C"/>
    <w:rsid w:val="004D1264"/>
    <w:rsid w:val="004D13FA"/>
    <w:rsid w:val="004D287F"/>
    <w:rsid w:val="004D318B"/>
    <w:rsid w:val="004D3535"/>
    <w:rsid w:val="004D3A62"/>
    <w:rsid w:val="004D4067"/>
    <w:rsid w:val="004D5F9F"/>
    <w:rsid w:val="004D603D"/>
    <w:rsid w:val="004E0EF8"/>
    <w:rsid w:val="004E1066"/>
    <w:rsid w:val="004E13A4"/>
    <w:rsid w:val="004E2615"/>
    <w:rsid w:val="004E31BC"/>
    <w:rsid w:val="004E3A46"/>
    <w:rsid w:val="004E5EAB"/>
    <w:rsid w:val="004E600E"/>
    <w:rsid w:val="004E65DD"/>
    <w:rsid w:val="004E7558"/>
    <w:rsid w:val="004E7922"/>
    <w:rsid w:val="004F081E"/>
    <w:rsid w:val="004F0DA7"/>
    <w:rsid w:val="004F2113"/>
    <w:rsid w:val="004F22A8"/>
    <w:rsid w:val="004F298E"/>
    <w:rsid w:val="004F3894"/>
    <w:rsid w:val="004F3C7E"/>
    <w:rsid w:val="004F4850"/>
    <w:rsid w:val="004F4D16"/>
    <w:rsid w:val="004F67D4"/>
    <w:rsid w:val="004F6CD9"/>
    <w:rsid w:val="004F6D6E"/>
    <w:rsid w:val="004F7FC6"/>
    <w:rsid w:val="0050040B"/>
    <w:rsid w:val="00502082"/>
    <w:rsid w:val="005022D7"/>
    <w:rsid w:val="00502343"/>
    <w:rsid w:val="00503B43"/>
    <w:rsid w:val="00505180"/>
    <w:rsid w:val="00505312"/>
    <w:rsid w:val="0050532E"/>
    <w:rsid w:val="005055AE"/>
    <w:rsid w:val="00506221"/>
    <w:rsid w:val="00506A40"/>
    <w:rsid w:val="00511CCA"/>
    <w:rsid w:val="005136DA"/>
    <w:rsid w:val="00513A67"/>
    <w:rsid w:val="00513E84"/>
    <w:rsid w:val="005155C7"/>
    <w:rsid w:val="00515C5D"/>
    <w:rsid w:val="00516EDA"/>
    <w:rsid w:val="00521AE4"/>
    <w:rsid w:val="00521B9B"/>
    <w:rsid w:val="0052285A"/>
    <w:rsid w:val="00522B7D"/>
    <w:rsid w:val="0052498D"/>
    <w:rsid w:val="005253A3"/>
    <w:rsid w:val="00525881"/>
    <w:rsid w:val="00526457"/>
    <w:rsid w:val="00526CD9"/>
    <w:rsid w:val="00526D77"/>
    <w:rsid w:val="00530104"/>
    <w:rsid w:val="005304F6"/>
    <w:rsid w:val="00531436"/>
    <w:rsid w:val="00531D39"/>
    <w:rsid w:val="00532004"/>
    <w:rsid w:val="00533159"/>
    <w:rsid w:val="005339B3"/>
    <w:rsid w:val="0053474E"/>
    <w:rsid w:val="00534C4F"/>
    <w:rsid w:val="005351D5"/>
    <w:rsid w:val="005358BF"/>
    <w:rsid w:val="00537E26"/>
    <w:rsid w:val="00537F59"/>
    <w:rsid w:val="00544F0E"/>
    <w:rsid w:val="005461D5"/>
    <w:rsid w:val="005504AE"/>
    <w:rsid w:val="005504CC"/>
    <w:rsid w:val="00551617"/>
    <w:rsid w:val="00551B66"/>
    <w:rsid w:val="00552143"/>
    <w:rsid w:val="0055378D"/>
    <w:rsid w:val="005538CF"/>
    <w:rsid w:val="0055409E"/>
    <w:rsid w:val="005542AC"/>
    <w:rsid w:val="00554434"/>
    <w:rsid w:val="005547C4"/>
    <w:rsid w:val="005549AD"/>
    <w:rsid w:val="00556FCB"/>
    <w:rsid w:val="005571BA"/>
    <w:rsid w:val="00557CB6"/>
    <w:rsid w:val="0056064B"/>
    <w:rsid w:val="0056146D"/>
    <w:rsid w:val="00562AB5"/>
    <w:rsid w:val="005634FC"/>
    <w:rsid w:val="005651AC"/>
    <w:rsid w:val="005651AE"/>
    <w:rsid w:val="005706C3"/>
    <w:rsid w:val="00570DF6"/>
    <w:rsid w:val="00571133"/>
    <w:rsid w:val="00572797"/>
    <w:rsid w:val="00574654"/>
    <w:rsid w:val="00575EB3"/>
    <w:rsid w:val="005765A6"/>
    <w:rsid w:val="0057701B"/>
    <w:rsid w:val="005802EF"/>
    <w:rsid w:val="00581B91"/>
    <w:rsid w:val="00581C1F"/>
    <w:rsid w:val="0058272C"/>
    <w:rsid w:val="005840B1"/>
    <w:rsid w:val="005842E1"/>
    <w:rsid w:val="0058532D"/>
    <w:rsid w:val="00585EA6"/>
    <w:rsid w:val="005874BC"/>
    <w:rsid w:val="005915D9"/>
    <w:rsid w:val="00591B87"/>
    <w:rsid w:val="00592404"/>
    <w:rsid w:val="0059319E"/>
    <w:rsid w:val="005942FF"/>
    <w:rsid w:val="00594655"/>
    <w:rsid w:val="005946AD"/>
    <w:rsid w:val="00594AA3"/>
    <w:rsid w:val="00596B27"/>
    <w:rsid w:val="005975FF"/>
    <w:rsid w:val="005A17AC"/>
    <w:rsid w:val="005A1833"/>
    <w:rsid w:val="005A2757"/>
    <w:rsid w:val="005A2B07"/>
    <w:rsid w:val="005A353E"/>
    <w:rsid w:val="005A3986"/>
    <w:rsid w:val="005A3F38"/>
    <w:rsid w:val="005A404E"/>
    <w:rsid w:val="005A4913"/>
    <w:rsid w:val="005A5B3C"/>
    <w:rsid w:val="005A6E02"/>
    <w:rsid w:val="005A7069"/>
    <w:rsid w:val="005A74C9"/>
    <w:rsid w:val="005A79C2"/>
    <w:rsid w:val="005B0367"/>
    <w:rsid w:val="005B0709"/>
    <w:rsid w:val="005B0EBF"/>
    <w:rsid w:val="005B1E85"/>
    <w:rsid w:val="005B2C9C"/>
    <w:rsid w:val="005B2F36"/>
    <w:rsid w:val="005B303B"/>
    <w:rsid w:val="005B4C10"/>
    <w:rsid w:val="005B5216"/>
    <w:rsid w:val="005B590D"/>
    <w:rsid w:val="005B5A8E"/>
    <w:rsid w:val="005B72F7"/>
    <w:rsid w:val="005B7A30"/>
    <w:rsid w:val="005B7BF2"/>
    <w:rsid w:val="005C26EA"/>
    <w:rsid w:val="005C552A"/>
    <w:rsid w:val="005C55A7"/>
    <w:rsid w:val="005C657D"/>
    <w:rsid w:val="005C698E"/>
    <w:rsid w:val="005C7168"/>
    <w:rsid w:val="005C75E4"/>
    <w:rsid w:val="005D0482"/>
    <w:rsid w:val="005D088B"/>
    <w:rsid w:val="005D142D"/>
    <w:rsid w:val="005D2E40"/>
    <w:rsid w:val="005D3E14"/>
    <w:rsid w:val="005D49E9"/>
    <w:rsid w:val="005D4BFA"/>
    <w:rsid w:val="005D523A"/>
    <w:rsid w:val="005D5B6F"/>
    <w:rsid w:val="005E05FA"/>
    <w:rsid w:val="005E063F"/>
    <w:rsid w:val="005E0EFC"/>
    <w:rsid w:val="005E0F04"/>
    <w:rsid w:val="005E13A7"/>
    <w:rsid w:val="005E2D83"/>
    <w:rsid w:val="005E350B"/>
    <w:rsid w:val="005E3564"/>
    <w:rsid w:val="005E3731"/>
    <w:rsid w:val="005E5C23"/>
    <w:rsid w:val="005E5D18"/>
    <w:rsid w:val="005E6204"/>
    <w:rsid w:val="005E63BB"/>
    <w:rsid w:val="005E71AC"/>
    <w:rsid w:val="005E7886"/>
    <w:rsid w:val="005E7AC6"/>
    <w:rsid w:val="005F1F9D"/>
    <w:rsid w:val="005F3587"/>
    <w:rsid w:val="005F3FE2"/>
    <w:rsid w:val="005F44BB"/>
    <w:rsid w:val="005F4AFD"/>
    <w:rsid w:val="005F57E6"/>
    <w:rsid w:val="005F5D36"/>
    <w:rsid w:val="005F6383"/>
    <w:rsid w:val="005F6ECD"/>
    <w:rsid w:val="005F70B2"/>
    <w:rsid w:val="005F7A34"/>
    <w:rsid w:val="00600EEF"/>
    <w:rsid w:val="006011DD"/>
    <w:rsid w:val="00602002"/>
    <w:rsid w:val="006024A9"/>
    <w:rsid w:val="00602745"/>
    <w:rsid w:val="00603AAB"/>
    <w:rsid w:val="006045C9"/>
    <w:rsid w:val="00604DBC"/>
    <w:rsid w:val="00605490"/>
    <w:rsid w:val="00605AF6"/>
    <w:rsid w:val="006062F8"/>
    <w:rsid w:val="006100D3"/>
    <w:rsid w:val="0061012C"/>
    <w:rsid w:val="00611A0B"/>
    <w:rsid w:val="00613B63"/>
    <w:rsid w:val="00613C01"/>
    <w:rsid w:val="00614245"/>
    <w:rsid w:val="00614D0B"/>
    <w:rsid w:val="006158DC"/>
    <w:rsid w:val="00615C41"/>
    <w:rsid w:val="00615F01"/>
    <w:rsid w:val="00615F45"/>
    <w:rsid w:val="006173B3"/>
    <w:rsid w:val="00617607"/>
    <w:rsid w:val="00617625"/>
    <w:rsid w:val="00617767"/>
    <w:rsid w:val="00617813"/>
    <w:rsid w:val="00617A1F"/>
    <w:rsid w:val="00620D8D"/>
    <w:rsid w:val="00620DB4"/>
    <w:rsid w:val="00620E9C"/>
    <w:rsid w:val="00621F1A"/>
    <w:rsid w:val="00622A0D"/>
    <w:rsid w:val="00622A80"/>
    <w:rsid w:val="00622AF3"/>
    <w:rsid w:val="00623ED1"/>
    <w:rsid w:val="00623F19"/>
    <w:rsid w:val="00626298"/>
    <w:rsid w:val="00627089"/>
    <w:rsid w:val="006310EF"/>
    <w:rsid w:val="0063153E"/>
    <w:rsid w:val="00633A9E"/>
    <w:rsid w:val="00633CA9"/>
    <w:rsid w:val="006348F2"/>
    <w:rsid w:val="00635905"/>
    <w:rsid w:val="00635930"/>
    <w:rsid w:val="00635ED1"/>
    <w:rsid w:val="00636375"/>
    <w:rsid w:val="006375BA"/>
    <w:rsid w:val="0064141E"/>
    <w:rsid w:val="0064156A"/>
    <w:rsid w:val="006421F2"/>
    <w:rsid w:val="00643765"/>
    <w:rsid w:val="00643839"/>
    <w:rsid w:val="00643ACE"/>
    <w:rsid w:val="006440DB"/>
    <w:rsid w:val="006441F8"/>
    <w:rsid w:val="006452AF"/>
    <w:rsid w:val="00646838"/>
    <w:rsid w:val="00646936"/>
    <w:rsid w:val="00646D8E"/>
    <w:rsid w:val="0064728E"/>
    <w:rsid w:val="00647636"/>
    <w:rsid w:val="00647C30"/>
    <w:rsid w:val="006505D9"/>
    <w:rsid w:val="00650CE3"/>
    <w:rsid w:val="006513C7"/>
    <w:rsid w:val="006517DA"/>
    <w:rsid w:val="00653ACF"/>
    <w:rsid w:val="006554A7"/>
    <w:rsid w:val="0065720B"/>
    <w:rsid w:val="00657577"/>
    <w:rsid w:val="006576DF"/>
    <w:rsid w:val="00657937"/>
    <w:rsid w:val="00657B25"/>
    <w:rsid w:val="006600CF"/>
    <w:rsid w:val="0066201F"/>
    <w:rsid w:val="006633BA"/>
    <w:rsid w:val="00663577"/>
    <w:rsid w:val="0066666A"/>
    <w:rsid w:val="00666A4D"/>
    <w:rsid w:val="006672D1"/>
    <w:rsid w:val="00670B78"/>
    <w:rsid w:val="006716E5"/>
    <w:rsid w:val="00672365"/>
    <w:rsid w:val="00672642"/>
    <w:rsid w:val="00672C61"/>
    <w:rsid w:val="00672EB0"/>
    <w:rsid w:val="00673C47"/>
    <w:rsid w:val="0067480D"/>
    <w:rsid w:val="006749DA"/>
    <w:rsid w:val="006759A9"/>
    <w:rsid w:val="00676DDD"/>
    <w:rsid w:val="00677448"/>
    <w:rsid w:val="00677630"/>
    <w:rsid w:val="00677A65"/>
    <w:rsid w:val="0068257C"/>
    <w:rsid w:val="00682C98"/>
    <w:rsid w:val="0068332F"/>
    <w:rsid w:val="0068469A"/>
    <w:rsid w:val="0068605D"/>
    <w:rsid w:val="0068725B"/>
    <w:rsid w:val="00687F9A"/>
    <w:rsid w:val="006900EB"/>
    <w:rsid w:val="00690D5E"/>
    <w:rsid w:val="00691398"/>
    <w:rsid w:val="00692537"/>
    <w:rsid w:val="0069281C"/>
    <w:rsid w:val="0069487C"/>
    <w:rsid w:val="00694B55"/>
    <w:rsid w:val="00694EA5"/>
    <w:rsid w:val="0069551F"/>
    <w:rsid w:val="00696A41"/>
    <w:rsid w:val="00696EB7"/>
    <w:rsid w:val="0069715F"/>
    <w:rsid w:val="00697A6C"/>
    <w:rsid w:val="006A0DAD"/>
    <w:rsid w:val="006A2EC5"/>
    <w:rsid w:val="006A31A2"/>
    <w:rsid w:val="006A3823"/>
    <w:rsid w:val="006A48FE"/>
    <w:rsid w:val="006A53FA"/>
    <w:rsid w:val="006A5544"/>
    <w:rsid w:val="006A594C"/>
    <w:rsid w:val="006A6843"/>
    <w:rsid w:val="006B0215"/>
    <w:rsid w:val="006B0F2C"/>
    <w:rsid w:val="006B13E9"/>
    <w:rsid w:val="006B1DFE"/>
    <w:rsid w:val="006B20CB"/>
    <w:rsid w:val="006B3260"/>
    <w:rsid w:val="006B3454"/>
    <w:rsid w:val="006B3892"/>
    <w:rsid w:val="006B3936"/>
    <w:rsid w:val="006B394F"/>
    <w:rsid w:val="006B3E84"/>
    <w:rsid w:val="006B4C5A"/>
    <w:rsid w:val="006B52F9"/>
    <w:rsid w:val="006B54C6"/>
    <w:rsid w:val="006B6B87"/>
    <w:rsid w:val="006B74ED"/>
    <w:rsid w:val="006C017B"/>
    <w:rsid w:val="006C103F"/>
    <w:rsid w:val="006C2A6F"/>
    <w:rsid w:val="006C321C"/>
    <w:rsid w:val="006C4425"/>
    <w:rsid w:val="006C4DA1"/>
    <w:rsid w:val="006C58FF"/>
    <w:rsid w:val="006C5CD9"/>
    <w:rsid w:val="006C634D"/>
    <w:rsid w:val="006C709B"/>
    <w:rsid w:val="006D20EE"/>
    <w:rsid w:val="006D2225"/>
    <w:rsid w:val="006D27EB"/>
    <w:rsid w:val="006D34A2"/>
    <w:rsid w:val="006D36B5"/>
    <w:rsid w:val="006D3F00"/>
    <w:rsid w:val="006D5A0D"/>
    <w:rsid w:val="006D5E4C"/>
    <w:rsid w:val="006D654B"/>
    <w:rsid w:val="006D6656"/>
    <w:rsid w:val="006D6687"/>
    <w:rsid w:val="006D6FF5"/>
    <w:rsid w:val="006D7739"/>
    <w:rsid w:val="006D7BA7"/>
    <w:rsid w:val="006E03C0"/>
    <w:rsid w:val="006E0AE4"/>
    <w:rsid w:val="006E0E55"/>
    <w:rsid w:val="006E0EC1"/>
    <w:rsid w:val="006E1095"/>
    <w:rsid w:val="006E190B"/>
    <w:rsid w:val="006E1AA5"/>
    <w:rsid w:val="006E253C"/>
    <w:rsid w:val="006E271F"/>
    <w:rsid w:val="006E2A39"/>
    <w:rsid w:val="006E3091"/>
    <w:rsid w:val="006E3FE8"/>
    <w:rsid w:val="006E4D39"/>
    <w:rsid w:val="006E4FED"/>
    <w:rsid w:val="006E5D8A"/>
    <w:rsid w:val="006E6DD0"/>
    <w:rsid w:val="006E6E27"/>
    <w:rsid w:val="006E6E96"/>
    <w:rsid w:val="006F1BCC"/>
    <w:rsid w:val="006F26C2"/>
    <w:rsid w:val="006F3758"/>
    <w:rsid w:val="006F3761"/>
    <w:rsid w:val="006F38B3"/>
    <w:rsid w:val="006F3CD5"/>
    <w:rsid w:val="006F4E6B"/>
    <w:rsid w:val="006F65E5"/>
    <w:rsid w:val="006F73A1"/>
    <w:rsid w:val="006F769A"/>
    <w:rsid w:val="0070156C"/>
    <w:rsid w:val="007022F9"/>
    <w:rsid w:val="0070284B"/>
    <w:rsid w:val="00702E76"/>
    <w:rsid w:val="007035D2"/>
    <w:rsid w:val="007039AD"/>
    <w:rsid w:val="007061B9"/>
    <w:rsid w:val="007061BE"/>
    <w:rsid w:val="00706793"/>
    <w:rsid w:val="00707FA0"/>
    <w:rsid w:val="00710C20"/>
    <w:rsid w:val="00711704"/>
    <w:rsid w:val="007120DF"/>
    <w:rsid w:val="00712753"/>
    <w:rsid w:val="0071393A"/>
    <w:rsid w:val="0071443B"/>
    <w:rsid w:val="007152E2"/>
    <w:rsid w:val="00716344"/>
    <w:rsid w:val="0071718E"/>
    <w:rsid w:val="00717696"/>
    <w:rsid w:val="00717C78"/>
    <w:rsid w:val="00717D2F"/>
    <w:rsid w:val="00720E27"/>
    <w:rsid w:val="00722B4E"/>
    <w:rsid w:val="00723AA0"/>
    <w:rsid w:val="00725982"/>
    <w:rsid w:val="00725B79"/>
    <w:rsid w:val="00726595"/>
    <w:rsid w:val="00727A5A"/>
    <w:rsid w:val="00731932"/>
    <w:rsid w:val="00731CC1"/>
    <w:rsid w:val="00731D8B"/>
    <w:rsid w:val="007320FF"/>
    <w:rsid w:val="00732295"/>
    <w:rsid w:val="007329B9"/>
    <w:rsid w:val="00732D08"/>
    <w:rsid w:val="00733D9A"/>
    <w:rsid w:val="0073428B"/>
    <w:rsid w:val="00735F10"/>
    <w:rsid w:val="00736381"/>
    <w:rsid w:val="007368DE"/>
    <w:rsid w:val="00740D75"/>
    <w:rsid w:val="00741B86"/>
    <w:rsid w:val="00741BFC"/>
    <w:rsid w:val="00743269"/>
    <w:rsid w:val="0074390E"/>
    <w:rsid w:val="00743E6D"/>
    <w:rsid w:val="00743F80"/>
    <w:rsid w:val="00746292"/>
    <w:rsid w:val="00746E5B"/>
    <w:rsid w:val="00747538"/>
    <w:rsid w:val="00747AF0"/>
    <w:rsid w:val="00747B06"/>
    <w:rsid w:val="0075008A"/>
    <w:rsid w:val="00750FB2"/>
    <w:rsid w:val="007513DE"/>
    <w:rsid w:val="00753300"/>
    <w:rsid w:val="00753385"/>
    <w:rsid w:val="007542E5"/>
    <w:rsid w:val="007554B1"/>
    <w:rsid w:val="007563D4"/>
    <w:rsid w:val="007606BC"/>
    <w:rsid w:val="00761EDC"/>
    <w:rsid w:val="007628C0"/>
    <w:rsid w:val="0076409A"/>
    <w:rsid w:val="007645FF"/>
    <w:rsid w:val="0076580D"/>
    <w:rsid w:val="00766385"/>
    <w:rsid w:val="00766413"/>
    <w:rsid w:val="00766FBB"/>
    <w:rsid w:val="0076723E"/>
    <w:rsid w:val="00767AAB"/>
    <w:rsid w:val="00767BD8"/>
    <w:rsid w:val="00770262"/>
    <w:rsid w:val="00770CDC"/>
    <w:rsid w:val="00770E07"/>
    <w:rsid w:val="0077225F"/>
    <w:rsid w:val="00772C47"/>
    <w:rsid w:val="007735D3"/>
    <w:rsid w:val="00774155"/>
    <w:rsid w:val="00775117"/>
    <w:rsid w:val="007752E1"/>
    <w:rsid w:val="0077609C"/>
    <w:rsid w:val="0077687D"/>
    <w:rsid w:val="007808DB"/>
    <w:rsid w:val="00781F0A"/>
    <w:rsid w:val="0078256B"/>
    <w:rsid w:val="00782632"/>
    <w:rsid w:val="0078291F"/>
    <w:rsid w:val="00783279"/>
    <w:rsid w:val="00783499"/>
    <w:rsid w:val="00783A12"/>
    <w:rsid w:val="00785B55"/>
    <w:rsid w:val="00786148"/>
    <w:rsid w:val="00786AAC"/>
    <w:rsid w:val="00791919"/>
    <w:rsid w:val="00791BEF"/>
    <w:rsid w:val="00792052"/>
    <w:rsid w:val="00793040"/>
    <w:rsid w:val="00793452"/>
    <w:rsid w:val="0079374C"/>
    <w:rsid w:val="00793944"/>
    <w:rsid w:val="00797FA3"/>
    <w:rsid w:val="007A0670"/>
    <w:rsid w:val="007A08FA"/>
    <w:rsid w:val="007A0A9D"/>
    <w:rsid w:val="007A0F1D"/>
    <w:rsid w:val="007A1769"/>
    <w:rsid w:val="007A1777"/>
    <w:rsid w:val="007A1865"/>
    <w:rsid w:val="007A1B9B"/>
    <w:rsid w:val="007A2655"/>
    <w:rsid w:val="007A3216"/>
    <w:rsid w:val="007A3249"/>
    <w:rsid w:val="007A3473"/>
    <w:rsid w:val="007A42D5"/>
    <w:rsid w:val="007A5E0B"/>
    <w:rsid w:val="007A786E"/>
    <w:rsid w:val="007A7C39"/>
    <w:rsid w:val="007B1436"/>
    <w:rsid w:val="007B1BF2"/>
    <w:rsid w:val="007B2C02"/>
    <w:rsid w:val="007B2D59"/>
    <w:rsid w:val="007B3151"/>
    <w:rsid w:val="007B3954"/>
    <w:rsid w:val="007B460B"/>
    <w:rsid w:val="007B519D"/>
    <w:rsid w:val="007B612B"/>
    <w:rsid w:val="007B725A"/>
    <w:rsid w:val="007B7845"/>
    <w:rsid w:val="007C04FC"/>
    <w:rsid w:val="007C0B92"/>
    <w:rsid w:val="007C0E34"/>
    <w:rsid w:val="007C0EAC"/>
    <w:rsid w:val="007C1120"/>
    <w:rsid w:val="007C3D7D"/>
    <w:rsid w:val="007C6B3F"/>
    <w:rsid w:val="007C6C4F"/>
    <w:rsid w:val="007C7B89"/>
    <w:rsid w:val="007D06CA"/>
    <w:rsid w:val="007D090E"/>
    <w:rsid w:val="007D337C"/>
    <w:rsid w:val="007D3ECF"/>
    <w:rsid w:val="007D59B3"/>
    <w:rsid w:val="007D601D"/>
    <w:rsid w:val="007D78D6"/>
    <w:rsid w:val="007E0B06"/>
    <w:rsid w:val="007E1454"/>
    <w:rsid w:val="007E23D8"/>
    <w:rsid w:val="007E2473"/>
    <w:rsid w:val="007E26F3"/>
    <w:rsid w:val="007E3361"/>
    <w:rsid w:val="007E3A7A"/>
    <w:rsid w:val="007E5D48"/>
    <w:rsid w:val="007E6852"/>
    <w:rsid w:val="007E6A4D"/>
    <w:rsid w:val="007E6D23"/>
    <w:rsid w:val="007E7648"/>
    <w:rsid w:val="007F0AC4"/>
    <w:rsid w:val="007F147B"/>
    <w:rsid w:val="007F1627"/>
    <w:rsid w:val="007F1A47"/>
    <w:rsid w:val="007F1E43"/>
    <w:rsid w:val="007F24DF"/>
    <w:rsid w:val="007F3124"/>
    <w:rsid w:val="007F3F6B"/>
    <w:rsid w:val="007F626F"/>
    <w:rsid w:val="007F7095"/>
    <w:rsid w:val="007F7D9F"/>
    <w:rsid w:val="007F7DE3"/>
    <w:rsid w:val="00800121"/>
    <w:rsid w:val="008008DC"/>
    <w:rsid w:val="00800CE7"/>
    <w:rsid w:val="00801A6B"/>
    <w:rsid w:val="00802C21"/>
    <w:rsid w:val="008056A0"/>
    <w:rsid w:val="008066C8"/>
    <w:rsid w:val="00806AE0"/>
    <w:rsid w:val="00811965"/>
    <w:rsid w:val="008127F3"/>
    <w:rsid w:val="00814321"/>
    <w:rsid w:val="00814799"/>
    <w:rsid w:val="0081481C"/>
    <w:rsid w:val="00817748"/>
    <w:rsid w:val="00817D2D"/>
    <w:rsid w:val="0082002F"/>
    <w:rsid w:val="00820033"/>
    <w:rsid w:val="00821A4F"/>
    <w:rsid w:val="00821F33"/>
    <w:rsid w:val="00822913"/>
    <w:rsid w:val="00823EBD"/>
    <w:rsid w:val="008248BE"/>
    <w:rsid w:val="00826E74"/>
    <w:rsid w:val="008274C4"/>
    <w:rsid w:val="00827BC7"/>
    <w:rsid w:val="0083129F"/>
    <w:rsid w:val="00831965"/>
    <w:rsid w:val="00831A48"/>
    <w:rsid w:val="00831B63"/>
    <w:rsid w:val="00832020"/>
    <w:rsid w:val="00832721"/>
    <w:rsid w:val="00832D46"/>
    <w:rsid w:val="00833327"/>
    <w:rsid w:val="00834536"/>
    <w:rsid w:val="00834684"/>
    <w:rsid w:val="00835E39"/>
    <w:rsid w:val="0083660B"/>
    <w:rsid w:val="00837831"/>
    <w:rsid w:val="00837AD9"/>
    <w:rsid w:val="00837F14"/>
    <w:rsid w:val="0084096C"/>
    <w:rsid w:val="00841502"/>
    <w:rsid w:val="00842F70"/>
    <w:rsid w:val="008439EF"/>
    <w:rsid w:val="00844415"/>
    <w:rsid w:val="00844638"/>
    <w:rsid w:val="00844CB4"/>
    <w:rsid w:val="00844F11"/>
    <w:rsid w:val="00845A03"/>
    <w:rsid w:val="00845FFE"/>
    <w:rsid w:val="008460C1"/>
    <w:rsid w:val="00847D27"/>
    <w:rsid w:val="00850118"/>
    <w:rsid w:val="00850EE7"/>
    <w:rsid w:val="00852046"/>
    <w:rsid w:val="00852F15"/>
    <w:rsid w:val="00853059"/>
    <w:rsid w:val="00855228"/>
    <w:rsid w:val="00855933"/>
    <w:rsid w:val="00857DEE"/>
    <w:rsid w:val="00860688"/>
    <w:rsid w:val="00861C12"/>
    <w:rsid w:val="00861F04"/>
    <w:rsid w:val="00862459"/>
    <w:rsid w:val="0086285D"/>
    <w:rsid w:val="008630DD"/>
    <w:rsid w:val="008631E2"/>
    <w:rsid w:val="0086354F"/>
    <w:rsid w:val="008638AE"/>
    <w:rsid w:val="008661D9"/>
    <w:rsid w:val="00867A42"/>
    <w:rsid w:val="00867DAD"/>
    <w:rsid w:val="00871A89"/>
    <w:rsid w:val="00871FE9"/>
    <w:rsid w:val="0087215C"/>
    <w:rsid w:val="00872559"/>
    <w:rsid w:val="00872CD9"/>
    <w:rsid w:val="00873265"/>
    <w:rsid w:val="00873603"/>
    <w:rsid w:val="00874EFE"/>
    <w:rsid w:val="008762F8"/>
    <w:rsid w:val="00876F8F"/>
    <w:rsid w:val="0088073E"/>
    <w:rsid w:val="00880E75"/>
    <w:rsid w:val="00882E86"/>
    <w:rsid w:val="00883D0E"/>
    <w:rsid w:val="00886914"/>
    <w:rsid w:val="00886C49"/>
    <w:rsid w:val="00887CB2"/>
    <w:rsid w:val="008905CE"/>
    <w:rsid w:val="00892BF1"/>
    <w:rsid w:val="00893783"/>
    <w:rsid w:val="00893DE2"/>
    <w:rsid w:val="0089453E"/>
    <w:rsid w:val="0089482C"/>
    <w:rsid w:val="00895B66"/>
    <w:rsid w:val="00896048"/>
    <w:rsid w:val="0089640A"/>
    <w:rsid w:val="00896C33"/>
    <w:rsid w:val="0089702B"/>
    <w:rsid w:val="0089717F"/>
    <w:rsid w:val="008972CF"/>
    <w:rsid w:val="008A10E0"/>
    <w:rsid w:val="008A3556"/>
    <w:rsid w:val="008A39BB"/>
    <w:rsid w:val="008A3F1E"/>
    <w:rsid w:val="008A4892"/>
    <w:rsid w:val="008A66AB"/>
    <w:rsid w:val="008B06F0"/>
    <w:rsid w:val="008B0AAC"/>
    <w:rsid w:val="008B0BA2"/>
    <w:rsid w:val="008B1857"/>
    <w:rsid w:val="008B1F8F"/>
    <w:rsid w:val="008B25D3"/>
    <w:rsid w:val="008B3A91"/>
    <w:rsid w:val="008B4F26"/>
    <w:rsid w:val="008B5325"/>
    <w:rsid w:val="008B7BE3"/>
    <w:rsid w:val="008C0435"/>
    <w:rsid w:val="008C1982"/>
    <w:rsid w:val="008C2B44"/>
    <w:rsid w:val="008C3C48"/>
    <w:rsid w:val="008C4223"/>
    <w:rsid w:val="008C54E4"/>
    <w:rsid w:val="008C5544"/>
    <w:rsid w:val="008C5654"/>
    <w:rsid w:val="008C5EF6"/>
    <w:rsid w:val="008C636B"/>
    <w:rsid w:val="008C68C9"/>
    <w:rsid w:val="008C6A2C"/>
    <w:rsid w:val="008C6AD3"/>
    <w:rsid w:val="008C7017"/>
    <w:rsid w:val="008C7CD7"/>
    <w:rsid w:val="008D26F0"/>
    <w:rsid w:val="008D2DD4"/>
    <w:rsid w:val="008D3B07"/>
    <w:rsid w:val="008D49E7"/>
    <w:rsid w:val="008D5C26"/>
    <w:rsid w:val="008D6DDB"/>
    <w:rsid w:val="008D7B43"/>
    <w:rsid w:val="008E0FBF"/>
    <w:rsid w:val="008E13E9"/>
    <w:rsid w:val="008E253E"/>
    <w:rsid w:val="008E399C"/>
    <w:rsid w:val="008E3F28"/>
    <w:rsid w:val="008E47D4"/>
    <w:rsid w:val="008E61E2"/>
    <w:rsid w:val="008E6692"/>
    <w:rsid w:val="008E70C9"/>
    <w:rsid w:val="008E724E"/>
    <w:rsid w:val="008F02F1"/>
    <w:rsid w:val="008F03FE"/>
    <w:rsid w:val="008F20B6"/>
    <w:rsid w:val="008F2753"/>
    <w:rsid w:val="008F30B9"/>
    <w:rsid w:val="008F5C24"/>
    <w:rsid w:val="008F5CA6"/>
    <w:rsid w:val="008F6450"/>
    <w:rsid w:val="008F6BBF"/>
    <w:rsid w:val="008F744C"/>
    <w:rsid w:val="008F7790"/>
    <w:rsid w:val="009006E9"/>
    <w:rsid w:val="00901BAA"/>
    <w:rsid w:val="00901D5A"/>
    <w:rsid w:val="00902565"/>
    <w:rsid w:val="009035C0"/>
    <w:rsid w:val="00903AC2"/>
    <w:rsid w:val="00903FE9"/>
    <w:rsid w:val="009048B2"/>
    <w:rsid w:val="00904E1D"/>
    <w:rsid w:val="009053D1"/>
    <w:rsid w:val="009055B4"/>
    <w:rsid w:val="0090609F"/>
    <w:rsid w:val="009062C4"/>
    <w:rsid w:val="00906D35"/>
    <w:rsid w:val="00907C41"/>
    <w:rsid w:val="009100AF"/>
    <w:rsid w:val="009113BA"/>
    <w:rsid w:val="00912AF9"/>
    <w:rsid w:val="00912B4B"/>
    <w:rsid w:val="00914EBA"/>
    <w:rsid w:val="009156A3"/>
    <w:rsid w:val="00915F47"/>
    <w:rsid w:val="009163C9"/>
    <w:rsid w:val="00916F95"/>
    <w:rsid w:val="00917A97"/>
    <w:rsid w:val="009206CC"/>
    <w:rsid w:val="00921377"/>
    <w:rsid w:val="0092138A"/>
    <w:rsid w:val="00921E30"/>
    <w:rsid w:val="00922B77"/>
    <w:rsid w:val="00923BBF"/>
    <w:rsid w:val="0092461D"/>
    <w:rsid w:val="0092485F"/>
    <w:rsid w:val="009258FC"/>
    <w:rsid w:val="009266D5"/>
    <w:rsid w:val="00926C6C"/>
    <w:rsid w:val="009275A3"/>
    <w:rsid w:val="009317B1"/>
    <w:rsid w:val="0093206D"/>
    <w:rsid w:val="009328EE"/>
    <w:rsid w:val="00933348"/>
    <w:rsid w:val="009347A2"/>
    <w:rsid w:val="00934F14"/>
    <w:rsid w:val="00935C79"/>
    <w:rsid w:val="00936D2A"/>
    <w:rsid w:val="0093707F"/>
    <w:rsid w:val="0094007C"/>
    <w:rsid w:val="00940224"/>
    <w:rsid w:val="009409F1"/>
    <w:rsid w:val="009416D7"/>
    <w:rsid w:val="00941F90"/>
    <w:rsid w:val="00942369"/>
    <w:rsid w:val="00943504"/>
    <w:rsid w:val="009438D5"/>
    <w:rsid w:val="00943EC6"/>
    <w:rsid w:val="009461D1"/>
    <w:rsid w:val="009468D7"/>
    <w:rsid w:val="00946E15"/>
    <w:rsid w:val="00947018"/>
    <w:rsid w:val="00947E54"/>
    <w:rsid w:val="0095043B"/>
    <w:rsid w:val="00950FB4"/>
    <w:rsid w:val="00951353"/>
    <w:rsid w:val="009517E3"/>
    <w:rsid w:val="009519F7"/>
    <w:rsid w:val="009532A5"/>
    <w:rsid w:val="00953929"/>
    <w:rsid w:val="00953AEE"/>
    <w:rsid w:val="009544C7"/>
    <w:rsid w:val="00954C01"/>
    <w:rsid w:val="00955B71"/>
    <w:rsid w:val="009562FB"/>
    <w:rsid w:val="00961C66"/>
    <w:rsid w:val="00961FBC"/>
    <w:rsid w:val="00962145"/>
    <w:rsid w:val="00962E4C"/>
    <w:rsid w:val="00964837"/>
    <w:rsid w:val="00964DCB"/>
    <w:rsid w:val="00965E19"/>
    <w:rsid w:val="0096634E"/>
    <w:rsid w:val="009672A0"/>
    <w:rsid w:val="009679E4"/>
    <w:rsid w:val="0097089E"/>
    <w:rsid w:val="00970CA9"/>
    <w:rsid w:val="00970DB1"/>
    <w:rsid w:val="00971328"/>
    <w:rsid w:val="00971921"/>
    <w:rsid w:val="00972E13"/>
    <w:rsid w:val="0097395E"/>
    <w:rsid w:val="00973F1A"/>
    <w:rsid w:val="00974928"/>
    <w:rsid w:val="00974C00"/>
    <w:rsid w:val="00977803"/>
    <w:rsid w:val="00977E59"/>
    <w:rsid w:val="0098009E"/>
    <w:rsid w:val="00982022"/>
    <w:rsid w:val="00982406"/>
    <w:rsid w:val="00982F9C"/>
    <w:rsid w:val="009831A8"/>
    <w:rsid w:val="009838D5"/>
    <w:rsid w:val="00984479"/>
    <w:rsid w:val="009844A4"/>
    <w:rsid w:val="00984F09"/>
    <w:rsid w:val="0098580C"/>
    <w:rsid w:val="00986CD8"/>
    <w:rsid w:val="00986EAD"/>
    <w:rsid w:val="0099059D"/>
    <w:rsid w:val="00991912"/>
    <w:rsid w:val="00991C8B"/>
    <w:rsid w:val="00993128"/>
    <w:rsid w:val="009932A7"/>
    <w:rsid w:val="009935B2"/>
    <w:rsid w:val="0099370D"/>
    <w:rsid w:val="00993B9E"/>
    <w:rsid w:val="00993DE7"/>
    <w:rsid w:val="00993FAB"/>
    <w:rsid w:val="00994952"/>
    <w:rsid w:val="009957C2"/>
    <w:rsid w:val="009959E3"/>
    <w:rsid w:val="00996213"/>
    <w:rsid w:val="00996436"/>
    <w:rsid w:val="00997D54"/>
    <w:rsid w:val="00997D99"/>
    <w:rsid w:val="009A0773"/>
    <w:rsid w:val="009A07AA"/>
    <w:rsid w:val="009A2891"/>
    <w:rsid w:val="009A3E44"/>
    <w:rsid w:val="009A43A3"/>
    <w:rsid w:val="009A751F"/>
    <w:rsid w:val="009A7680"/>
    <w:rsid w:val="009A7E28"/>
    <w:rsid w:val="009B1804"/>
    <w:rsid w:val="009B2061"/>
    <w:rsid w:val="009B2B10"/>
    <w:rsid w:val="009B4DC3"/>
    <w:rsid w:val="009B5092"/>
    <w:rsid w:val="009B5AE1"/>
    <w:rsid w:val="009B76E5"/>
    <w:rsid w:val="009C0EA8"/>
    <w:rsid w:val="009C1808"/>
    <w:rsid w:val="009C1E5D"/>
    <w:rsid w:val="009C23FF"/>
    <w:rsid w:val="009C2F78"/>
    <w:rsid w:val="009C38C0"/>
    <w:rsid w:val="009C4C09"/>
    <w:rsid w:val="009C527E"/>
    <w:rsid w:val="009C5EBE"/>
    <w:rsid w:val="009C5FBB"/>
    <w:rsid w:val="009C688A"/>
    <w:rsid w:val="009C79B8"/>
    <w:rsid w:val="009D04CC"/>
    <w:rsid w:val="009D16D8"/>
    <w:rsid w:val="009D1D04"/>
    <w:rsid w:val="009D1F7A"/>
    <w:rsid w:val="009D2674"/>
    <w:rsid w:val="009D45FA"/>
    <w:rsid w:val="009D6A19"/>
    <w:rsid w:val="009E0AAF"/>
    <w:rsid w:val="009E122A"/>
    <w:rsid w:val="009E16B0"/>
    <w:rsid w:val="009E185A"/>
    <w:rsid w:val="009E1E28"/>
    <w:rsid w:val="009E2A6D"/>
    <w:rsid w:val="009E2BE3"/>
    <w:rsid w:val="009E3C96"/>
    <w:rsid w:val="009E7D98"/>
    <w:rsid w:val="009E7E15"/>
    <w:rsid w:val="009F006C"/>
    <w:rsid w:val="009F1966"/>
    <w:rsid w:val="009F3DFE"/>
    <w:rsid w:val="009F3EA8"/>
    <w:rsid w:val="009F4164"/>
    <w:rsid w:val="009F494F"/>
    <w:rsid w:val="009F52E7"/>
    <w:rsid w:val="009F54C5"/>
    <w:rsid w:val="009F5B5E"/>
    <w:rsid w:val="009F710D"/>
    <w:rsid w:val="00A00AD4"/>
    <w:rsid w:val="00A00C6A"/>
    <w:rsid w:val="00A017B6"/>
    <w:rsid w:val="00A0253F"/>
    <w:rsid w:val="00A04237"/>
    <w:rsid w:val="00A062D4"/>
    <w:rsid w:val="00A06B14"/>
    <w:rsid w:val="00A07524"/>
    <w:rsid w:val="00A10106"/>
    <w:rsid w:val="00A10EC9"/>
    <w:rsid w:val="00A125B0"/>
    <w:rsid w:val="00A125F2"/>
    <w:rsid w:val="00A13D61"/>
    <w:rsid w:val="00A151C8"/>
    <w:rsid w:val="00A1658B"/>
    <w:rsid w:val="00A17920"/>
    <w:rsid w:val="00A17D31"/>
    <w:rsid w:val="00A17D46"/>
    <w:rsid w:val="00A20F23"/>
    <w:rsid w:val="00A2144D"/>
    <w:rsid w:val="00A21883"/>
    <w:rsid w:val="00A22180"/>
    <w:rsid w:val="00A22661"/>
    <w:rsid w:val="00A22677"/>
    <w:rsid w:val="00A22D87"/>
    <w:rsid w:val="00A22E95"/>
    <w:rsid w:val="00A2387D"/>
    <w:rsid w:val="00A25188"/>
    <w:rsid w:val="00A252EC"/>
    <w:rsid w:val="00A275D9"/>
    <w:rsid w:val="00A279AE"/>
    <w:rsid w:val="00A27CE2"/>
    <w:rsid w:val="00A27FA4"/>
    <w:rsid w:val="00A31915"/>
    <w:rsid w:val="00A3195C"/>
    <w:rsid w:val="00A3432D"/>
    <w:rsid w:val="00A34753"/>
    <w:rsid w:val="00A35298"/>
    <w:rsid w:val="00A3592E"/>
    <w:rsid w:val="00A361DF"/>
    <w:rsid w:val="00A3685D"/>
    <w:rsid w:val="00A371CA"/>
    <w:rsid w:val="00A37D00"/>
    <w:rsid w:val="00A40374"/>
    <w:rsid w:val="00A40828"/>
    <w:rsid w:val="00A40F04"/>
    <w:rsid w:val="00A426DD"/>
    <w:rsid w:val="00A43BB1"/>
    <w:rsid w:val="00A4402A"/>
    <w:rsid w:val="00A442FC"/>
    <w:rsid w:val="00A4455B"/>
    <w:rsid w:val="00A452F1"/>
    <w:rsid w:val="00A45340"/>
    <w:rsid w:val="00A453C0"/>
    <w:rsid w:val="00A4547D"/>
    <w:rsid w:val="00A4689F"/>
    <w:rsid w:val="00A47AD0"/>
    <w:rsid w:val="00A51800"/>
    <w:rsid w:val="00A52EC6"/>
    <w:rsid w:val="00A53F5E"/>
    <w:rsid w:val="00A54032"/>
    <w:rsid w:val="00A55636"/>
    <w:rsid w:val="00A55A3C"/>
    <w:rsid w:val="00A57F63"/>
    <w:rsid w:val="00A61506"/>
    <w:rsid w:val="00A61861"/>
    <w:rsid w:val="00A61DB4"/>
    <w:rsid w:val="00A65391"/>
    <w:rsid w:val="00A65552"/>
    <w:rsid w:val="00A66349"/>
    <w:rsid w:val="00A666D5"/>
    <w:rsid w:val="00A6741E"/>
    <w:rsid w:val="00A718AC"/>
    <w:rsid w:val="00A71C69"/>
    <w:rsid w:val="00A71F8F"/>
    <w:rsid w:val="00A73738"/>
    <w:rsid w:val="00A74233"/>
    <w:rsid w:val="00A768B5"/>
    <w:rsid w:val="00A768D7"/>
    <w:rsid w:val="00A76FBF"/>
    <w:rsid w:val="00A7786E"/>
    <w:rsid w:val="00A83AFD"/>
    <w:rsid w:val="00A8464F"/>
    <w:rsid w:val="00A84EE5"/>
    <w:rsid w:val="00A85F35"/>
    <w:rsid w:val="00A866FD"/>
    <w:rsid w:val="00A8696D"/>
    <w:rsid w:val="00A86D1B"/>
    <w:rsid w:val="00A8704E"/>
    <w:rsid w:val="00A87DEF"/>
    <w:rsid w:val="00A90076"/>
    <w:rsid w:val="00A906CD"/>
    <w:rsid w:val="00A90716"/>
    <w:rsid w:val="00A91403"/>
    <w:rsid w:val="00A918AF"/>
    <w:rsid w:val="00A92A11"/>
    <w:rsid w:val="00A92A32"/>
    <w:rsid w:val="00A94E74"/>
    <w:rsid w:val="00A96542"/>
    <w:rsid w:val="00AA0598"/>
    <w:rsid w:val="00AA1C48"/>
    <w:rsid w:val="00AA20AD"/>
    <w:rsid w:val="00AA37C5"/>
    <w:rsid w:val="00AA380E"/>
    <w:rsid w:val="00AA3C80"/>
    <w:rsid w:val="00AA3FD4"/>
    <w:rsid w:val="00AA4BC6"/>
    <w:rsid w:val="00AA5559"/>
    <w:rsid w:val="00AA5B4D"/>
    <w:rsid w:val="00AA5D98"/>
    <w:rsid w:val="00AA61A5"/>
    <w:rsid w:val="00AA6610"/>
    <w:rsid w:val="00AA6FC0"/>
    <w:rsid w:val="00AA7BD9"/>
    <w:rsid w:val="00AB05C6"/>
    <w:rsid w:val="00AB15F9"/>
    <w:rsid w:val="00AB22A6"/>
    <w:rsid w:val="00AB258B"/>
    <w:rsid w:val="00AB2CA8"/>
    <w:rsid w:val="00AB48DF"/>
    <w:rsid w:val="00AB4F21"/>
    <w:rsid w:val="00AB70D3"/>
    <w:rsid w:val="00AC061E"/>
    <w:rsid w:val="00AC0B7E"/>
    <w:rsid w:val="00AC1360"/>
    <w:rsid w:val="00AC2118"/>
    <w:rsid w:val="00AC3E15"/>
    <w:rsid w:val="00AC43CE"/>
    <w:rsid w:val="00AC4AC1"/>
    <w:rsid w:val="00AC52E3"/>
    <w:rsid w:val="00AC6989"/>
    <w:rsid w:val="00AC7DBA"/>
    <w:rsid w:val="00AD1DF4"/>
    <w:rsid w:val="00AD20E2"/>
    <w:rsid w:val="00AD2C52"/>
    <w:rsid w:val="00AD2D85"/>
    <w:rsid w:val="00AD40F3"/>
    <w:rsid w:val="00AD4784"/>
    <w:rsid w:val="00AD4C95"/>
    <w:rsid w:val="00AD5CC8"/>
    <w:rsid w:val="00AD5E06"/>
    <w:rsid w:val="00AD63E9"/>
    <w:rsid w:val="00AD646E"/>
    <w:rsid w:val="00AD6F19"/>
    <w:rsid w:val="00AD7002"/>
    <w:rsid w:val="00AD767B"/>
    <w:rsid w:val="00AD7A8A"/>
    <w:rsid w:val="00AE08A2"/>
    <w:rsid w:val="00AE0C39"/>
    <w:rsid w:val="00AE1495"/>
    <w:rsid w:val="00AE15C3"/>
    <w:rsid w:val="00AE18BE"/>
    <w:rsid w:val="00AE23FE"/>
    <w:rsid w:val="00AE350C"/>
    <w:rsid w:val="00AE4A07"/>
    <w:rsid w:val="00AE51D1"/>
    <w:rsid w:val="00AE5276"/>
    <w:rsid w:val="00AE5B6A"/>
    <w:rsid w:val="00AE5DEB"/>
    <w:rsid w:val="00AE60FC"/>
    <w:rsid w:val="00AE67B8"/>
    <w:rsid w:val="00AE791F"/>
    <w:rsid w:val="00AE7B9C"/>
    <w:rsid w:val="00AF01F1"/>
    <w:rsid w:val="00AF0C9C"/>
    <w:rsid w:val="00AF1CB6"/>
    <w:rsid w:val="00AF218A"/>
    <w:rsid w:val="00AF24F6"/>
    <w:rsid w:val="00AF26E6"/>
    <w:rsid w:val="00AF3D32"/>
    <w:rsid w:val="00AF4BEA"/>
    <w:rsid w:val="00AF50AF"/>
    <w:rsid w:val="00AF5D97"/>
    <w:rsid w:val="00AF5E44"/>
    <w:rsid w:val="00AF6CFE"/>
    <w:rsid w:val="00AF7B37"/>
    <w:rsid w:val="00B0040F"/>
    <w:rsid w:val="00B01B6F"/>
    <w:rsid w:val="00B021FA"/>
    <w:rsid w:val="00B02576"/>
    <w:rsid w:val="00B033BE"/>
    <w:rsid w:val="00B034F4"/>
    <w:rsid w:val="00B044E6"/>
    <w:rsid w:val="00B05680"/>
    <w:rsid w:val="00B05A7F"/>
    <w:rsid w:val="00B05F14"/>
    <w:rsid w:val="00B067F9"/>
    <w:rsid w:val="00B06FA8"/>
    <w:rsid w:val="00B0707F"/>
    <w:rsid w:val="00B072F4"/>
    <w:rsid w:val="00B07ACA"/>
    <w:rsid w:val="00B10B18"/>
    <w:rsid w:val="00B11110"/>
    <w:rsid w:val="00B1186C"/>
    <w:rsid w:val="00B11FB0"/>
    <w:rsid w:val="00B12177"/>
    <w:rsid w:val="00B12965"/>
    <w:rsid w:val="00B148D6"/>
    <w:rsid w:val="00B1493B"/>
    <w:rsid w:val="00B14958"/>
    <w:rsid w:val="00B153AC"/>
    <w:rsid w:val="00B17700"/>
    <w:rsid w:val="00B218A7"/>
    <w:rsid w:val="00B21B23"/>
    <w:rsid w:val="00B2222A"/>
    <w:rsid w:val="00B23364"/>
    <w:rsid w:val="00B241CB"/>
    <w:rsid w:val="00B2499D"/>
    <w:rsid w:val="00B25970"/>
    <w:rsid w:val="00B25A4E"/>
    <w:rsid w:val="00B26462"/>
    <w:rsid w:val="00B26DB5"/>
    <w:rsid w:val="00B27678"/>
    <w:rsid w:val="00B27938"/>
    <w:rsid w:val="00B27EC2"/>
    <w:rsid w:val="00B325FB"/>
    <w:rsid w:val="00B3297D"/>
    <w:rsid w:val="00B34606"/>
    <w:rsid w:val="00B34BBA"/>
    <w:rsid w:val="00B35974"/>
    <w:rsid w:val="00B35F96"/>
    <w:rsid w:val="00B360D2"/>
    <w:rsid w:val="00B36788"/>
    <w:rsid w:val="00B36E03"/>
    <w:rsid w:val="00B37113"/>
    <w:rsid w:val="00B3736A"/>
    <w:rsid w:val="00B37908"/>
    <w:rsid w:val="00B37975"/>
    <w:rsid w:val="00B37D0F"/>
    <w:rsid w:val="00B402D2"/>
    <w:rsid w:val="00B40B6B"/>
    <w:rsid w:val="00B41B56"/>
    <w:rsid w:val="00B422E2"/>
    <w:rsid w:val="00B430D8"/>
    <w:rsid w:val="00B43A89"/>
    <w:rsid w:val="00B43C07"/>
    <w:rsid w:val="00B43CD7"/>
    <w:rsid w:val="00B45B83"/>
    <w:rsid w:val="00B4664D"/>
    <w:rsid w:val="00B46AD6"/>
    <w:rsid w:val="00B47A83"/>
    <w:rsid w:val="00B5047C"/>
    <w:rsid w:val="00B512B4"/>
    <w:rsid w:val="00B5248D"/>
    <w:rsid w:val="00B52817"/>
    <w:rsid w:val="00B52DDD"/>
    <w:rsid w:val="00B55866"/>
    <w:rsid w:val="00B55AD8"/>
    <w:rsid w:val="00B60ED4"/>
    <w:rsid w:val="00B61657"/>
    <w:rsid w:val="00B64EB5"/>
    <w:rsid w:val="00B658EE"/>
    <w:rsid w:val="00B6668C"/>
    <w:rsid w:val="00B666BE"/>
    <w:rsid w:val="00B668E0"/>
    <w:rsid w:val="00B67E82"/>
    <w:rsid w:val="00B70339"/>
    <w:rsid w:val="00B71FDD"/>
    <w:rsid w:val="00B722AF"/>
    <w:rsid w:val="00B72403"/>
    <w:rsid w:val="00B7261A"/>
    <w:rsid w:val="00B73628"/>
    <w:rsid w:val="00B748C2"/>
    <w:rsid w:val="00B7546D"/>
    <w:rsid w:val="00B75F64"/>
    <w:rsid w:val="00B75F6D"/>
    <w:rsid w:val="00B77375"/>
    <w:rsid w:val="00B77A82"/>
    <w:rsid w:val="00B803B9"/>
    <w:rsid w:val="00B812F7"/>
    <w:rsid w:val="00B82CD7"/>
    <w:rsid w:val="00B838A4"/>
    <w:rsid w:val="00B83B7B"/>
    <w:rsid w:val="00B840C1"/>
    <w:rsid w:val="00B8493F"/>
    <w:rsid w:val="00B854F5"/>
    <w:rsid w:val="00B8580E"/>
    <w:rsid w:val="00B877A4"/>
    <w:rsid w:val="00B87B13"/>
    <w:rsid w:val="00B9312A"/>
    <w:rsid w:val="00B93181"/>
    <w:rsid w:val="00B93375"/>
    <w:rsid w:val="00B939E5"/>
    <w:rsid w:val="00B94F3E"/>
    <w:rsid w:val="00B95364"/>
    <w:rsid w:val="00B957CE"/>
    <w:rsid w:val="00B97098"/>
    <w:rsid w:val="00B97314"/>
    <w:rsid w:val="00BA1E17"/>
    <w:rsid w:val="00BA2310"/>
    <w:rsid w:val="00BA2910"/>
    <w:rsid w:val="00BA2AF3"/>
    <w:rsid w:val="00BA2C04"/>
    <w:rsid w:val="00BA2CC9"/>
    <w:rsid w:val="00BA30CF"/>
    <w:rsid w:val="00BA3485"/>
    <w:rsid w:val="00BA4445"/>
    <w:rsid w:val="00BA5904"/>
    <w:rsid w:val="00BA5DDA"/>
    <w:rsid w:val="00BA6251"/>
    <w:rsid w:val="00BA6B7A"/>
    <w:rsid w:val="00BB0EEF"/>
    <w:rsid w:val="00BB1282"/>
    <w:rsid w:val="00BB1C4B"/>
    <w:rsid w:val="00BB2B37"/>
    <w:rsid w:val="00BB2B7A"/>
    <w:rsid w:val="00BB341D"/>
    <w:rsid w:val="00BB35C5"/>
    <w:rsid w:val="00BB4E93"/>
    <w:rsid w:val="00BB52D2"/>
    <w:rsid w:val="00BB6FF3"/>
    <w:rsid w:val="00BB72E3"/>
    <w:rsid w:val="00BB73F8"/>
    <w:rsid w:val="00BB76E6"/>
    <w:rsid w:val="00BC0AC6"/>
    <w:rsid w:val="00BC21E3"/>
    <w:rsid w:val="00BC4A83"/>
    <w:rsid w:val="00BC59B1"/>
    <w:rsid w:val="00BC5CDC"/>
    <w:rsid w:val="00BC6112"/>
    <w:rsid w:val="00BC66C1"/>
    <w:rsid w:val="00BD12F4"/>
    <w:rsid w:val="00BD17E3"/>
    <w:rsid w:val="00BD2C37"/>
    <w:rsid w:val="00BD2DC5"/>
    <w:rsid w:val="00BD3FC3"/>
    <w:rsid w:val="00BD44A4"/>
    <w:rsid w:val="00BD5855"/>
    <w:rsid w:val="00BD7005"/>
    <w:rsid w:val="00BD7CFD"/>
    <w:rsid w:val="00BE0BF2"/>
    <w:rsid w:val="00BE2EFE"/>
    <w:rsid w:val="00BE3881"/>
    <w:rsid w:val="00BE3DC2"/>
    <w:rsid w:val="00BE42FC"/>
    <w:rsid w:val="00BE4760"/>
    <w:rsid w:val="00BE4947"/>
    <w:rsid w:val="00BE497D"/>
    <w:rsid w:val="00BE6882"/>
    <w:rsid w:val="00BE6898"/>
    <w:rsid w:val="00BE69BF"/>
    <w:rsid w:val="00BE7173"/>
    <w:rsid w:val="00BE722C"/>
    <w:rsid w:val="00BE739E"/>
    <w:rsid w:val="00BE7F24"/>
    <w:rsid w:val="00BE7FE7"/>
    <w:rsid w:val="00BF2026"/>
    <w:rsid w:val="00BF4760"/>
    <w:rsid w:val="00BF51FA"/>
    <w:rsid w:val="00BF5272"/>
    <w:rsid w:val="00BF7B2D"/>
    <w:rsid w:val="00C00766"/>
    <w:rsid w:val="00C0113C"/>
    <w:rsid w:val="00C0121B"/>
    <w:rsid w:val="00C01896"/>
    <w:rsid w:val="00C01FC4"/>
    <w:rsid w:val="00C020C6"/>
    <w:rsid w:val="00C023C8"/>
    <w:rsid w:val="00C02483"/>
    <w:rsid w:val="00C038DC"/>
    <w:rsid w:val="00C048DB"/>
    <w:rsid w:val="00C04DA6"/>
    <w:rsid w:val="00C050FE"/>
    <w:rsid w:val="00C05854"/>
    <w:rsid w:val="00C0597F"/>
    <w:rsid w:val="00C05A02"/>
    <w:rsid w:val="00C1016A"/>
    <w:rsid w:val="00C10E5B"/>
    <w:rsid w:val="00C11393"/>
    <w:rsid w:val="00C12290"/>
    <w:rsid w:val="00C135B3"/>
    <w:rsid w:val="00C14A73"/>
    <w:rsid w:val="00C15716"/>
    <w:rsid w:val="00C16998"/>
    <w:rsid w:val="00C17ED0"/>
    <w:rsid w:val="00C2035A"/>
    <w:rsid w:val="00C20F00"/>
    <w:rsid w:val="00C20FE8"/>
    <w:rsid w:val="00C22002"/>
    <w:rsid w:val="00C2293F"/>
    <w:rsid w:val="00C23CEA"/>
    <w:rsid w:val="00C24FA1"/>
    <w:rsid w:val="00C25CCD"/>
    <w:rsid w:val="00C2798E"/>
    <w:rsid w:val="00C30296"/>
    <w:rsid w:val="00C31A82"/>
    <w:rsid w:val="00C31B8A"/>
    <w:rsid w:val="00C3225D"/>
    <w:rsid w:val="00C3301E"/>
    <w:rsid w:val="00C33302"/>
    <w:rsid w:val="00C333D9"/>
    <w:rsid w:val="00C33A97"/>
    <w:rsid w:val="00C3480C"/>
    <w:rsid w:val="00C34FC4"/>
    <w:rsid w:val="00C3523A"/>
    <w:rsid w:val="00C35DB4"/>
    <w:rsid w:val="00C36048"/>
    <w:rsid w:val="00C36643"/>
    <w:rsid w:val="00C36AAD"/>
    <w:rsid w:val="00C37ABF"/>
    <w:rsid w:val="00C4080B"/>
    <w:rsid w:val="00C41628"/>
    <w:rsid w:val="00C41830"/>
    <w:rsid w:val="00C421F9"/>
    <w:rsid w:val="00C42257"/>
    <w:rsid w:val="00C4254E"/>
    <w:rsid w:val="00C42A9A"/>
    <w:rsid w:val="00C4301A"/>
    <w:rsid w:val="00C4327E"/>
    <w:rsid w:val="00C437F8"/>
    <w:rsid w:val="00C44076"/>
    <w:rsid w:val="00C4430E"/>
    <w:rsid w:val="00C46FDE"/>
    <w:rsid w:val="00C504FE"/>
    <w:rsid w:val="00C51852"/>
    <w:rsid w:val="00C52558"/>
    <w:rsid w:val="00C53177"/>
    <w:rsid w:val="00C5374E"/>
    <w:rsid w:val="00C53ADC"/>
    <w:rsid w:val="00C550FF"/>
    <w:rsid w:val="00C551FD"/>
    <w:rsid w:val="00C554EC"/>
    <w:rsid w:val="00C63D25"/>
    <w:rsid w:val="00C647E5"/>
    <w:rsid w:val="00C65244"/>
    <w:rsid w:val="00C65FA4"/>
    <w:rsid w:val="00C660AB"/>
    <w:rsid w:val="00C6645B"/>
    <w:rsid w:val="00C674BD"/>
    <w:rsid w:val="00C6766F"/>
    <w:rsid w:val="00C67A95"/>
    <w:rsid w:val="00C67A9C"/>
    <w:rsid w:val="00C67DE7"/>
    <w:rsid w:val="00C701EB"/>
    <w:rsid w:val="00C70CE8"/>
    <w:rsid w:val="00C71332"/>
    <w:rsid w:val="00C71C44"/>
    <w:rsid w:val="00C7242D"/>
    <w:rsid w:val="00C728E1"/>
    <w:rsid w:val="00C7340F"/>
    <w:rsid w:val="00C74A2F"/>
    <w:rsid w:val="00C75547"/>
    <w:rsid w:val="00C75730"/>
    <w:rsid w:val="00C75FFB"/>
    <w:rsid w:val="00C76DAB"/>
    <w:rsid w:val="00C77EE4"/>
    <w:rsid w:val="00C8132F"/>
    <w:rsid w:val="00C819C0"/>
    <w:rsid w:val="00C821F9"/>
    <w:rsid w:val="00C8226E"/>
    <w:rsid w:val="00C82AE3"/>
    <w:rsid w:val="00C83462"/>
    <w:rsid w:val="00C83727"/>
    <w:rsid w:val="00C858FC"/>
    <w:rsid w:val="00C876D1"/>
    <w:rsid w:val="00C87BA6"/>
    <w:rsid w:val="00C9066F"/>
    <w:rsid w:val="00C90783"/>
    <w:rsid w:val="00C92511"/>
    <w:rsid w:val="00C92C25"/>
    <w:rsid w:val="00C94608"/>
    <w:rsid w:val="00C9566D"/>
    <w:rsid w:val="00C961B5"/>
    <w:rsid w:val="00CA1913"/>
    <w:rsid w:val="00CA557C"/>
    <w:rsid w:val="00CA5722"/>
    <w:rsid w:val="00CA585F"/>
    <w:rsid w:val="00CB02FF"/>
    <w:rsid w:val="00CB13BF"/>
    <w:rsid w:val="00CB312F"/>
    <w:rsid w:val="00CB3B60"/>
    <w:rsid w:val="00CB3ECE"/>
    <w:rsid w:val="00CB49DA"/>
    <w:rsid w:val="00CB5720"/>
    <w:rsid w:val="00CB6C90"/>
    <w:rsid w:val="00CB6F81"/>
    <w:rsid w:val="00CC00F6"/>
    <w:rsid w:val="00CC01B9"/>
    <w:rsid w:val="00CC0865"/>
    <w:rsid w:val="00CC1124"/>
    <w:rsid w:val="00CC12D7"/>
    <w:rsid w:val="00CC1DBF"/>
    <w:rsid w:val="00CC2C4F"/>
    <w:rsid w:val="00CC3177"/>
    <w:rsid w:val="00CC363D"/>
    <w:rsid w:val="00CC4824"/>
    <w:rsid w:val="00CC4973"/>
    <w:rsid w:val="00CC54C8"/>
    <w:rsid w:val="00CD006E"/>
    <w:rsid w:val="00CD02F4"/>
    <w:rsid w:val="00CD05AA"/>
    <w:rsid w:val="00CD0663"/>
    <w:rsid w:val="00CD36BF"/>
    <w:rsid w:val="00CD38B7"/>
    <w:rsid w:val="00CD40EE"/>
    <w:rsid w:val="00CD57C4"/>
    <w:rsid w:val="00CD7584"/>
    <w:rsid w:val="00CD75E0"/>
    <w:rsid w:val="00CE00C4"/>
    <w:rsid w:val="00CE0E9F"/>
    <w:rsid w:val="00CE1461"/>
    <w:rsid w:val="00CE2408"/>
    <w:rsid w:val="00CE2712"/>
    <w:rsid w:val="00CE2F86"/>
    <w:rsid w:val="00CE30ED"/>
    <w:rsid w:val="00CE4E6B"/>
    <w:rsid w:val="00CE528A"/>
    <w:rsid w:val="00CE624D"/>
    <w:rsid w:val="00CE70A5"/>
    <w:rsid w:val="00CE7D6D"/>
    <w:rsid w:val="00CF1B16"/>
    <w:rsid w:val="00CF1E64"/>
    <w:rsid w:val="00CF281F"/>
    <w:rsid w:val="00CF3033"/>
    <w:rsid w:val="00CF3611"/>
    <w:rsid w:val="00CF37AE"/>
    <w:rsid w:val="00CF49E3"/>
    <w:rsid w:val="00CF5379"/>
    <w:rsid w:val="00D0050A"/>
    <w:rsid w:val="00D0078B"/>
    <w:rsid w:val="00D009D0"/>
    <w:rsid w:val="00D00A91"/>
    <w:rsid w:val="00D01E8B"/>
    <w:rsid w:val="00D02738"/>
    <w:rsid w:val="00D03F78"/>
    <w:rsid w:val="00D045EC"/>
    <w:rsid w:val="00D04A02"/>
    <w:rsid w:val="00D07491"/>
    <w:rsid w:val="00D07558"/>
    <w:rsid w:val="00D07B32"/>
    <w:rsid w:val="00D10CBA"/>
    <w:rsid w:val="00D11BAE"/>
    <w:rsid w:val="00D12839"/>
    <w:rsid w:val="00D12F41"/>
    <w:rsid w:val="00D13738"/>
    <w:rsid w:val="00D13841"/>
    <w:rsid w:val="00D138B1"/>
    <w:rsid w:val="00D13A92"/>
    <w:rsid w:val="00D13FBE"/>
    <w:rsid w:val="00D14272"/>
    <w:rsid w:val="00D145DD"/>
    <w:rsid w:val="00D14765"/>
    <w:rsid w:val="00D15079"/>
    <w:rsid w:val="00D16A6C"/>
    <w:rsid w:val="00D17B38"/>
    <w:rsid w:val="00D205FA"/>
    <w:rsid w:val="00D2110F"/>
    <w:rsid w:val="00D2242D"/>
    <w:rsid w:val="00D23162"/>
    <w:rsid w:val="00D2382D"/>
    <w:rsid w:val="00D25225"/>
    <w:rsid w:val="00D268EC"/>
    <w:rsid w:val="00D26CD2"/>
    <w:rsid w:val="00D27324"/>
    <w:rsid w:val="00D30BA6"/>
    <w:rsid w:val="00D31C0E"/>
    <w:rsid w:val="00D325B5"/>
    <w:rsid w:val="00D3272C"/>
    <w:rsid w:val="00D32BA7"/>
    <w:rsid w:val="00D34DE3"/>
    <w:rsid w:val="00D35617"/>
    <w:rsid w:val="00D35841"/>
    <w:rsid w:val="00D35A1D"/>
    <w:rsid w:val="00D3661D"/>
    <w:rsid w:val="00D3736D"/>
    <w:rsid w:val="00D40178"/>
    <w:rsid w:val="00D4180D"/>
    <w:rsid w:val="00D41B80"/>
    <w:rsid w:val="00D41CA6"/>
    <w:rsid w:val="00D42D32"/>
    <w:rsid w:val="00D43137"/>
    <w:rsid w:val="00D461CC"/>
    <w:rsid w:val="00D47D46"/>
    <w:rsid w:val="00D47ED9"/>
    <w:rsid w:val="00D50C28"/>
    <w:rsid w:val="00D50E4F"/>
    <w:rsid w:val="00D519F9"/>
    <w:rsid w:val="00D51F0E"/>
    <w:rsid w:val="00D525CB"/>
    <w:rsid w:val="00D5369E"/>
    <w:rsid w:val="00D54C5B"/>
    <w:rsid w:val="00D54D51"/>
    <w:rsid w:val="00D55192"/>
    <w:rsid w:val="00D552CE"/>
    <w:rsid w:val="00D554FF"/>
    <w:rsid w:val="00D55D46"/>
    <w:rsid w:val="00D564F1"/>
    <w:rsid w:val="00D61053"/>
    <w:rsid w:val="00D62113"/>
    <w:rsid w:val="00D63D38"/>
    <w:rsid w:val="00D714CF"/>
    <w:rsid w:val="00D71A4D"/>
    <w:rsid w:val="00D72BC6"/>
    <w:rsid w:val="00D73F25"/>
    <w:rsid w:val="00D74684"/>
    <w:rsid w:val="00D74ED2"/>
    <w:rsid w:val="00D74F6F"/>
    <w:rsid w:val="00D76B91"/>
    <w:rsid w:val="00D77D29"/>
    <w:rsid w:val="00D8020F"/>
    <w:rsid w:val="00D8181D"/>
    <w:rsid w:val="00D8236E"/>
    <w:rsid w:val="00D825BA"/>
    <w:rsid w:val="00D833B9"/>
    <w:rsid w:val="00D83D15"/>
    <w:rsid w:val="00D84884"/>
    <w:rsid w:val="00D85445"/>
    <w:rsid w:val="00D85D87"/>
    <w:rsid w:val="00D86FD1"/>
    <w:rsid w:val="00D87507"/>
    <w:rsid w:val="00D8763C"/>
    <w:rsid w:val="00D9095F"/>
    <w:rsid w:val="00D90AAA"/>
    <w:rsid w:val="00D90CCA"/>
    <w:rsid w:val="00D9164F"/>
    <w:rsid w:val="00D91D1B"/>
    <w:rsid w:val="00D91F85"/>
    <w:rsid w:val="00D927B5"/>
    <w:rsid w:val="00D9301E"/>
    <w:rsid w:val="00D940DB"/>
    <w:rsid w:val="00D9483C"/>
    <w:rsid w:val="00D9656B"/>
    <w:rsid w:val="00D97E7A"/>
    <w:rsid w:val="00DA001D"/>
    <w:rsid w:val="00DA2307"/>
    <w:rsid w:val="00DA39A8"/>
    <w:rsid w:val="00DA473D"/>
    <w:rsid w:val="00DA5355"/>
    <w:rsid w:val="00DB06BC"/>
    <w:rsid w:val="00DB083E"/>
    <w:rsid w:val="00DB09FE"/>
    <w:rsid w:val="00DB0D7B"/>
    <w:rsid w:val="00DB1436"/>
    <w:rsid w:val="00DB2309"/>
    <w:rsid w:val="00DB2519"/>
    <w:rsid w:val="00DB3172"/>
    <w:rsid w:val="00DB3493"/>
    <w:rsid w:val="00DB3579"/>
    <w:rsid w:val="00DB4C8A"/>
    <w:rsid w:val="00DB4F4E"/>
    <w:rsid w:val="00DB5715"/>
    <w:rsid w:val="00DB6649"/>
    <w:rsid w:val="00DB6EDC"/>
    <w:rsid w:val="00DB73F4"/>
    <w:rsid w:val="00DB7990"/>
    <w:rsid w:val="00DC0043"/>
    <w:rsid w:val="00DC0AF9"/>
    <w:rsid w:val="00DC1073"/>
    <w:rsid w:val="00DC132C"/>
    <w:rsid w:val="00DC1DB0"/>
    <w:rsid w:val="00DC3529"/>
    <w:rsid w:val="00DC3C82"/>
    <w:rsid w:val="00DC49F9"/>
    <w:rsid w:val="00DC6928"/>
    <w:rsid w:val="00DC6F80"/>
    <w:rsid w:val="00DC72C9"/>
    <w:rsid w:val="00DD1723"/>
    <w:rsid w:val="00DD244A"/>
    <w:rsid w:val="00DD4883"/>
    <w:rsid w:val="00DD514E"/>
    <w:rsid w:val="00DD60F9"/>
    <w:rsid w:val="00DD7130"/>
    <w:rsid w:val="00DD77C4"/>
    <w:rsid w:val="00DD77C5"/>
    <w:rsid w:val="00DD7D55"/>
    <w:rsid w:val="00DE1A07"/>
    <w:rsid w:val="00DE2717"/>
    <w:rsid w:val="00DE3CBD"/>
    <w:rsid w:val="00DE4A0D"/>
    <w:rsid w:val="00DE52A3"/>
    <w:rsid w:val="00DE7047"/>
    <w:rsid w:val="00DE742E"/>
    <w:rsid w:val="00DF04CC"/>
    <w:rsid w:val="00DF1162"/>
    <w:rsid w:val="00DF15C5"/>
    <w:rsid w:val="00DF2A9E"/>
    <w:rsid w:val="00DF2BEA"/>
    <w:rsid w:val="00DF30E1"/>
    <w:rsid w:val="00DF3448"/>
    <w:rsid w:val="00DF4F01"/>
    <w:rsid w:val="00DF5480"/>
    <w:rsid w:val="00DF5BDB"/>
    <w:rsid w:val="00E0098F"/>
    <w:rsid w:val="00E019EA"/>
    <w:rsid w:val="00E0235A"/>
    <w:rsid w:val="00E03D40"/>
    <w:rsid w:val="00E03FF8"/>
    <w:rsid w:val="00E041F9"/>
    <w:rsid w:val="00E056C9"/>
    <w:rsid w:val="00E05E65"/>
    <w:rsid w:val="00E06309"/>
    <w:rsid w:val="00E070D7"/>
    <w:rsid w:val="00E0757E"/>
    <w:rsid w:val="00E0765F"/>
    <w:rsid w:val="00E10889"/>
    <w:rsid w:val="00E12485"/>
    <w:rsid w:val="00E168A5"/>
    <w:rsid w:val="00E16AD2"/>
    <w:rsid w:val="00E202AD"/>
    <w:rsid w:val="00E20DAB"/>
    <w:rsid w:val="00E21029"/>
    <w:rsid w:val="00E217B2"/>
    <w:rsid w:val="00E2364D"/>
    <w:rsid w:val="00E24E7E"/>
    <w:rsid w:val="00E2521A"/>
    <w:rsid w:val="00E27292"/>
    <w:rsid w:val="00E2738A"/>
    <w:rsid w:val="00E27608"/>
    <w:rsid w:val="00E27F46"/>
    <w:rsid w:val="00E32606"/>
    <w:rsid w:val="00E32CE1"/>
    <w:rsid w:val="00E3301A"/>
    <w:rsid w:val="00E33094"/>
    <w:rsid w:val="00E34EC2"/>
    <w:rsid w:val="00E36015"/>
    <w:rsid w:val="00E36255"/>
    <w:rsid w:val="00E366D6"/>
    <w:rsid w:val="00E36E33"/>
    <w:rsid w:val="00E37515"/>
    <w:rsid w:val="00E37D19"/>
    <w:rsid w:val="00E410BA"/>
    <w:rsid w:val="00E42A6D"/>
    <w:rsid w:val="00E437C0"/>
    <w:rsid w:val="00E43901"/>
    <w:rsid w:val="00E44772"/>
    <w:rsid w:val="00E44F28"/>
    <w:rsid w:val="00E45783"/>
    <w:rsid w:val="00E4579E"/>
    <w:rsid w:val="00E45CBB"/>
    <w:rsid w:val="00E464AC"/>
    <w:rsid w:val="00E4651A"/>
    <w:rsid w:val="00E47219"/>
    <w:rsid w:val="00E5082D"/>
    <w:rsid w:val="00E50C87"/>
    <w:rsid w:val="00E52685"/>
    <w:rsid w:val="00E52E3E"/>
    <w:rsid w:val="00E5427B"/>
    <w:rsid w:val="00E552A0"/>
    <w:rsid w:val="00E553AA"/>
    <w:rsid w:val="00E556A9"/>
    <w:rsid w:val="00E566B0"/>
    <w:rsid w:val="00E56809"/>
    <w:rsid w:val="00E56D88"/>
    <w:rsid w:val="00E5735E"/>
    <w:rsid w:val="00E5782D"/>
    <w:rsid w:val="00E6080B"/>
    <w:rsid w:val="00E60DB1"/>
    <w:rsid w:val="00E613CB"/>
    <w:rsid w:val="00E61B4D"/>
    <w:rsid w:val="00E62DEF"/>
    <w:rsid w:val="00E633E7"/>
    <w:rsid w:val="00E63838"/>
    <w:rsid w:val="00E63A78"/>
    <w:rsid w:val="00E63D55"/>
    <w:rsid w:val="00E64CA9"/>
    <w:rsid w:val="00E66844"/>
    <w:rsid w:val="00E66DC1"/>
    <w:rsid w:val="00E66FD1"/>
    <w:rsid w:val="00E67B16"/>
    <w:rsid w:val="00E70355"/>
    <w:rsid w:val="00E703DE"/>
    <w:rsid w:val="00E707B9"/>
    <w:rsid w:val="00E70D3F"/>
    <w:rsid w:val="00E70D4D"/>
    <w:rsid w:val="00E72931"/>
    <w:rsid w:val="00E729A6"/>
    <w:rsid w:val="00E73059"/>
    <w:rsid w:val="00E74509"/>
    <w:rsid w:val="00E8085C"/>
    <w:rsid w:val="00E80AB6"/>
    <w:rsid w:val="00E81057"/>
    <w:rsid w:val="00E81FF8"/>
    <w:rsid w:val="00E82D26"/>
    <w:rsid w:val="00E84772"/>
    <w:rsid w:val="00E853B0"/>
    <w:rsid w:val="00E8575C"/>
    <w:rsid w:val="00E85A02"/>
    <w:rsid w:val="00E85C65"/>
    <w:rsid w:val="00E86C2E"/>
    <w:rsid w:val="00E86EA2"/>
    <w:rsid w:val="00E870D8"/>
    <w:rsid w:val="00E905BD"/>
    <w:rsid w:val="00E907C6"/>
    <w:rsid w:val="00E90D35"/>
    <w:rsid w:val="00E90E9A"/>
    <w:rsid w:val="00E92345"/>
    <w:rsid w:val="00E9382E"/>
    <w:rsid w:val="00E93EE0"/>
    <w:rsid w:val="00E945A5"/>
    <w:rsid w:val="00E94A69"/>
    <w:rsid w:val="00E9583B"/>
    <w:rsid w:val="00E95F54"/>
    <w:rsid w:val="00E962E4"/>
    <w:rsid w:val="00E963C9"/>
    <w:rsid w:val="00E96A71"/>
    <w:rsid w:val="00EA0C71"/>
    <w:rsid w:val="00EA1B73"/>
    <w:rsid w:val="00EA1DE1"/>
    <w:rsid w:val="00EA2722"/>
    <w:rsid w:val="00EA56FF"/>
    <w:rsid w:val="00EA6043"/>
    <w:rsid w:val="00EB0D2B"/>
    <w:rsid w:val="00EB17E6"/>
    <w:rsid w:val="00EB292F"/>
    <w:rsid w:val="00EB35D2"/>
    <w:rsid w:val="00EB3B6F"/>
    <w:rsid w:val="00EB4A66"/>
    <w:rsid w:val="00EB5737"/>
    <w:rsid w:val="00EB60C2"/>
    <w:rsid w:val="00EB67F6"/>
    <w:rsid w:val="00EB774C"/>
    <w:rsid w:val="00EB7919"/>
    <w:rsid w:val="00EB7B9E"/>
    <w:rsid w:val="00EB7D5C"/>
    <w:rsid w:val="00EC06DF"/>
    <w:rsid w:val="00EC0E1F"/>
    <w:rsid w:val="00EC1E44"/>
    <w:rsid w:val="00EC20EA"/>
    <w:rsid w:val="00EC21DB"/>
    <w:rsid w:val="00EC320E"/>
    <w:rsid w:val="00EC44A8"/>
    <w:rsid w:val="00EC4DFC"/>
    <w:rsid w:val="00EC51FE"/>
    <w:rsid w:val="00EC62CB"/>
    <w:rsid w:val="00EC7325"/>
    <w:rsid w:val="00ED0D70"/>
    <w:rsid w:val="00ED59EC"/>
    <w:rsid w:val="00ED6302"/>
    <w:rsid w:val="00ED7893"/>
    <w:rsid w:val="00ED7D24"/>
    <w:rsid w:val="00ED7FDE"/>
    <w:rsid w:val="00EE108B"/>
    <w:rsid w:val="00EE21BB"/>
    <w:rsid w:val="00EE26FF"/>
    <w:rsid w:val="00EE31A2"/>
    <w:rsid w:val="00EE38CB"/>
    <w:rsid w:val="00EE44FF"/>
    <w:rsid w:val="00EE5C27"/>
    <w:rsid w:val="00EE6A54"/>
    <w:rsid w:val="00EF02BF"/>
    <w:rsid w:val="00EF04FD"/>
    <w:rsid w:val="00EF1028"/>
    <w:rsid w:val="00EF10CD"/>
    <w:rsid w:val="00EF193F"/>
    <w:rsid w:val="00EF34E0"/>
    <w:rsid w:val="00EF433A"/>
    <w:rsid w:val="00EF43E3"/>
    <w:rsid w:val="00EF53C4"/>
    <w:rsid w:val="00EF53D3"/>
    <w:rsid w:val="00EF6B5C"/>
    <w:rsid w:val="00EF7BC9"/>
    <w:rsid w:val="00EF7D5F"/>
    <w:rsid w:val="00EF7EE6"/>
    <w:rsid w:val="00F00337"/>
    <w:rsid w:val="00F016D4"/>
    <w:rsid w:val="00F03AB7"/>
    <w:rsid w:val="00F0427B"/>
    <w:rsid w:val="00F04E05"/>
    <w:rsid w:val="00F058DA"/>
    <w:rsid w:val="00F06AB5"/>
    <w:rsid w:val="00F06AD7"/>
    <w:rsid w:val="00F07109"/>
    <w:rsid w:val="00F075BF"/>
    <w:rsid w:val="00F07BD7"/>
    <w:rsid w:val="00F10416"/>
    <w:rsid w:val="00F1068A"/>
    <w:rsid w:val="00F14885"/>
    <w:rsid w:val="00F1544A"/>
    <w:rsid w:val="00F16016"/>
    <w:rsid w:val="00F16925"/>
    <w:rsid w:val="00F178B9"/>
    <w:rsid w:val="00F17CEB"/>
    <w:rsid w:val="00F20B05"/>
    <w:rsid w:val="00F20F3F"/>
    <w:rsid w:val="00F210D6"/>
    <w:rsid w:val="00F217D7"/>
    <w:rsid w:val="00F21F28"/>
    <w:rsid w:val="00F21FA5"/>
    <w:rsid w:val="00F220F8"/>
    <w:rsid w:val="00F2508B"/>
    <w:rsid w:val="00F25A36"/>
    <w:rsid w:val="00F26739"/>
    <w:rsid w:val="00F27323"/>
    <w:rsid w:val="00F2746B"/>
    <w:rsid w:val="00F301DF"/>
    <w:rsid w:val="00F30296"/>
    <w:rsid w:val="00F30714"/>
    <w:rsid w:val="00F310D8"/>
    <w:rsid w:val="00F32173"/>
    <w:rsid w:val="00F3249B"/>
    <w:rsid w:val="00F324DC"/>
    <w:rsid w:val="00F3267D"/>
    <w:rsid w:val="00F33DBB"/>
    <w:rsid w:val="00F34BBE"/>
    <w:rsid w:val="00F34ED5"/>
    <w:rsid w:val="00F35A41"/>
    <w:rsid w:val="00F35BD2"/>
    <w:rsid w:val="00F35CB0"/>
    <w:rsid w:val="00F3600D"/>
    <w:rsid w:val="00F3679A"/>
    <w:rsid w:val="00F374BD"/>
    <w:rsid w:val="00F37DB4"/>
    <w:rsid w:val="00F40ABD"/>
    <w:rsid w:val="00F414C2"/>
    <w:rsid w:val="00F415D2"/>
    <w:rsid w:val="00F419A0"/>
    <w:rsid w:val="00F41A23"/>
    <w:rsid w:val="00F421A4"/>
    <w:rsid w:val="00F43CDA"/>
    <w:rsid w:val="00F43D34"/>
    <w:rsid w:val="00F43DA5"/>
    <w:rsid w:val="00F44169"/>
    <w:rsid w:val="00F441C4"/>
    <w:rsid w:val="00F443BF"/>
    <w:rsid w:val="00F44CF1"/>
    <w:rsid w:val="00F45142"/>
    <w:rsid w:val="00F45B70"/>
    <w:rsid w:val="00F50ED8"/>
    <w:rsid w:val="00F50F62"/>
    <w:rsid w:val="00F50FD7"/>
    <w:rsid w:val="00F5204E"/>
    <w:rsid w:val="00F528FD"/>
    <w:rsid w:val="00F543E5"/>
    <w:rsid w:val="00F55902"/>
    <w:rsid w:val="00F56868"/>
    <w:rsid w:val="00F56BAA"/>
    <w:rsid w:val="00F56F37"/>
    <w:rsid w:val="00F57082"/>
    <w:rsid w:val="00F60129"/>
    <w:rsid w:val="00F60EE4"/>
    <w:rsid w:val="00F6106A"/>
    <w:rsid w:val="00F614BA"/>
    <w:rsid w:val="00F61538"/>
    <w:rsid w:val="00F62147"/>
    <w:rsid w:val="00F62389"/>
    <w:rsid w:val="00F623FB"/>
    <w:rsid w:val="00F62677"/>
    <w:rsid w:val="00F62F3D"/>
    <w:rsid w:val="00F6380E"/>
    <w:rsid w:val="00F63C3D"/>
    <w:rsid w:val="00F6429A"/>
    <w:rsid w:val="00F64308"/>
    <w:rsid w:val="00F6471D"/>
    <w:rsid w:val="00F654BB"/>
    <w:rsid w:val="00F66528"/>
    <w:rsid w:val="00F6657B"/>
    <w:rsid w:val="00F67A8F"/>
    <w:rsid w:val="00F700F8"/>
    <w:rsid w:val="00F714EB"/>
    <w:rsid w:val="00F716D1"/>
    <w:rsid w:val="00F71714"/>
    <w:rsid w:val="00F71F0E"/>
    <w:rsid w:val="00F726BF"/>
    <w:rsid w:val="00F72874"/>
    <w:rsid w:val="00F7310C"/>
    <w:rsid w:val="00F7383E"/>
    <w:rsid w:val="00F73FB1"/>
    <w:rsid w:val="00F742B0"/>
    <w:rsid w:val="00F74349"/>
    <w:rsid w:val="00F75661"/>
    <w:rsid w:val="00F7567E"/>
    <w:rsid w:val="00F75F2D"/>
    <w:rsid w:val="00F75F3D"/>
    <w:rsid w:val="00F76067"/>
    <w:rsid w:val="00F76240"/>
    <w:rsid w:val="00F77403"/>
    <w:rsid w:val="00F77CC7"/>
    <w:rsid w:val="00F77DD2"/>
    <w:rsid w:val="00F81BEC"/>
    <w:rsid w:val="00F81CD7"/>
    <w:rsid w:val="00F830F0"/>
    <w:rsid w:val="00F83E77"/>
    <w:rsid w:val="00F85C97"/>
    <w:rsid w:val="00F85FD7"/>
    <w:rsid w:val="00F867B5"/>
    <w:rsid w:val="00F86DC9"/>
    <w:rsid w:val="00F871C2"/>
    <w:rsid w:val="00F87289"/>
    <w:rsid w:val="00F873C4"/>
    <w:rsid w:val="00F91B85"/>
    <w:rsid w:val="00F93293"/>
    <w:rsid w:val="00F939B2"/>
    <w:rsid w:val="00F96274"/>
    <w:rsid w:val="00F962F6"/>
    <w:rsid w:val="00F96917"/>
    <w:rsid w:val="00F969B0"/>
    <w:rsid w:val="00F96FF8"/>
    <w:rsid w:val="00F975EB"/>
    <w:rsid w:val="00F979B4"/>
    <w:rsid w:val="00FA04A6"/>
    <w:rsid w:val="00FA18CE"/>
    <w:rsid w:val="00FA30C3"/>
    <w:rsid w:val="00FA57D4"/>
    <w:rsid w:val="00FA6812"/>
    <w:rsid w:val="00FB1977"/>
    <w:rsid w:val="00FB2291"/>
    <w:rsid w:val="00FB3CE3"/>
    <w:rsid w:val="00FB43E0"/>
    <w:rsid w:val="00FB47C8"/>
    <w:rsid w:val="00FB4F16"/>
    <w:rsid w:val="00FB57A9"/>
    <w:rsid w:val="00FB5815"/>
    <w:rsid w:val="00FB5AF0"/>
    <w:rsid w:val="00FB602D"/>
    <w:rsid w:val="00FB63EC"/>
    <w:rsid w:val="00FB75F6"/>
    <w:rsid w:val="00FB7A9C"/>
    <w:rsid w:val="00FB7CF8"/>
    <w:rsid w:val="00FC05CC"/>
    <w:rsid w:val="00FC1DD1"/>
    <w:rsid w:val="00FC352A"/>
    <w:rsid w:val="00FC3D21"/>
    <w:rsid w:val="00FC433F"/>
    <w:rsid w:val="00FC465D"/>
    <w:rsid w:val="00FC478F"/>
    <w:rsid w:val="00FC4828"/>
    <w:rsid w:val="00FC4A15"/>
    <w:rsid w:val="00FC4DB8"/>
    <w:rsid w:val="00FC6128"/>
    <w:rsid w:val="00FC6973"/>
    <w:rsid w:val="00FD0A6A"/>
    <w:rsid w:val="00FD113D"/>
    <w:rsid w:val="00FD1299"/>
    <w:rsid w:val="00FD13D8"/>
    <w:rsid w:val="00FD2C84"/>
    <w:rsid w:val="00FD2E2B"/>
    <w:rsid w:val="00FD4632"/>
    <w:rsid w:val="00FD6907"/>
    <w:rsid w:val="00FD694E"/>
    <w:rsid w:val="00FD71DE"/>
    <w:rsid w:val="00FD78A1"/>
    <w:rsid w:val="00FE03CF"/>
    <w:rsid w:val="00FE0612"/>
    <w:rsid w:val="00FE1101"/>
    <w:rsid w:val="00FE1404"/>
    <w:rsid w:val="00FE155B"/>
    <w:rsid w:val="00FE1B6E"/>
    <w:rsid w:val="00FE1D5B"/>
    <w:rsid w:val="00FE272A"/>
    <w:rsid w:val="00FE2B4A"/>
    <w:rsid w:val="00FE2BF0"/>
    <w:rsid w:val="00FE2C67"/>
    <w:rsid w:val="00FE2F62"/>
    <w:rsid w:val="00FE3B92"/>
    <w:rsid w:val="00FE3F62"/>
    <w:rsid w:val="00FE405D"/>
    <w:rsid w:val="00FE4DAA"/>
    <w:rsid w:val="00FE5E05"/>
    <w:rsid w:val="00FE63A3"/>
    <w:rsid w:val="00FE69BF"/>
    <w:rsid w:val="00FE70DA"/>
    <w:rsid w:val="00FE7967"/>
    <w:rsid w:val="00FF0004"/>
    <w:rsid w:val="00FF1A13"/>
    <w:rsid w:val="00FF3455"/>
    <w:rsid w:val="00FF35C0"/>
    <w:rsid w:val="00FF3DD4"/>
    <w:rsid w:val="00FF53C7"/>
    <w:rsid w:val="00FF5701"/>
    <w:rsid w:val="00FF5B41"/>
    <w:rsid w:val="00FF6615"/>
    <w:rsid w:val="00FF7089"/>
    <w:rsid w:val="00FF7F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W1)"/>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14941"/>
    <w:pPr>
      <w:jc w:val="both"/>
    </w:pPr>
    <w:rPr>
      <w:rFonts w:ascii="Arial" w:hAnsi="Arial" w:cs="Times New Roman"/>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link w:val="Heading1Char"/>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
    <w:basedOn w:val="Normal"/>
    <w:next w:val="Normal"/>
    <w:link w:val="Heading2Char"/>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
    <w:basedOn w:val="Normal"/>
    <w:next w:val="Normal"/>
    <w:link w:val="Heading4Char1"/>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link w:val="Heading5Char"/>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link w:val="Heading6Char"/>
    <w:qFormat/>
    <w:rsid w:val="00A22D87"/>
    <w:pPr>
      <w:numPr>
        <w:ilvl w:val="5"/>
        <w:numId w:val="8"/>
      </w:numPr>
      <w:spacing w:before="240" w:after="60"/>
      <w:outlineLvl w:val="5"/>
    </w:pPr>
    <w:rPr>
      <w:i/>
    </w:rPr>
  </w:style>
  <w:style w:type="paragraph" w:styleId="Heading7">
    <w:name w:val="heading 7"/>
    <w:aliases w:val="H7,h7,DTSÜberschrift 7"/>
    <w:basedOn w:val="Normal"/>
    <w:next w:val="Normal"/>
    <w:link w:val="Heading7Char"/>
    <w:qFormat/>
    <w:rsid w:val="00A22D87"/>
    <w:pPr>
      <w:numPr>
        <w:ilvl w:val="6"/>
        <w:numId w:val="8"/>
      </w:numPr>
      <w:spacing w:before="240" w:after="60"/>
      <w:outlineLvl w:val="6"/>
    </w:pPr>
    <w:rPr>
      <w:sz w:val="20"/>
    </w:rPr>
  </w:style>
  <w:style w:type="paragraph" w:styleId="Heading8">
    <w:name w:val="heading 8"/>
    <w:basedOn w:val="Normal"/>
    <w:next w:val="Normal"/>
    <w:link w:val="Heading8Char"/>
    <w:qFormat/>
    <w:rsid w:val="00A22D87"/>
    <w:pPr>
      <w:numPr>
        <w:ilvl w:val="7"/>
        <w:numId w:val="8"/>
      </w:numPr>
      <w:spacing w:before="240" w:after="60"/>
      <w:outlineLvl w:val="7"/>
    </w:pPr>
    <w:rPr>
      <w:i/>
    </w:rPr>
  </w:style>
  <w:style w:type="paragraph" w:styleId="Heading9">
    <w:name w:val="heading 9"/>
    <w:basedOn w:val="Normal"/>
    <w:next w:val="Normal"/>
    <w:link w:val="Heading9Char"/>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1 Char,H1 Char,main title Char,Heading A Char,Heading1 Char,H1-Heading 1 Char,1 Char,h1 Char,Header 1 Char,Legal Line 1 Char,head 1 Char,list 1 Char,II+ Char,I Char,Head 1 (Chapter heading) Char,Heading No. L1 Char"/>
    <w:link w:val="Heading1"/>
    <w:locked/>
    <w:rPr>
      <w:rFonts w:ascii="Arial" w:hAnsi="Arial" w:cs="Times New Roman"/>
      <w:b/>
      <w:caps/>
      <w:kern w:val="28"/>
      <w:sz w:val="24"/>
      <w:lang w:val="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locked/>
    <w:rPr>
      <w:rFonts w:ascii="Arial" w:hAnsi="Arial" w:cs="Times New Roman"/>
      <w:b/>
      <w:i/>
      <w:sz w:val="22"/>
      <w:lang w:val="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locked/>
    <w:rPr>
      <w:rFonts w:ascii="Arial" w:hAnsi="Arial" w:cs="Times New Roman"/>
      <w:sz w:val="22"/>
      <w:lang w:val="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
    <w:semiHidden/>
    <w:locked/>
    <w:rPr>
      <w:rFonts w:ascii="Calibri" w:hAnsi="Calibri" w:cs="Times New Roman"/>
      <w:b/>
      <w:bCs/>
      <w:sz w:val="28"/>
      <w:szCs w:val="28"/>
      <w:lang w:val="en-GB" w:eastAsia="x-none"/>
    </w:rPr>
  </w:style>
  <w:style w:type="character" w:customStyle="1" w:styleId="Heading5Char">
    <w:name w:val="Heading 5 Char"/>
    <w:aliases w:val="Heading 5prop Char,Block Label Char,H5 Char,h5 Char"/>
    <w:link w:val="Heading5"/>
    <w:locked/>
    <w:rPr>
      <w:rFonts w:ascii="Arial" w:hAnsi="Arial" w:cs="Times New Roman"/>
      <w:sz w:val="22"/>
      <w:lang w:val="en-GB"/>
    </w:rPr>
  </w:style>
  <w:style w:type="character" w:customStyle="1" w:styleId="Heading6Char">
    <w:name w:val="Heading 6 Char"/>
    <w:aliases w:val="T1 Char,H6 Char,Legal Level 1. Char,sub-dash Char,sd Char,DTSÜberschrift 6 Char,DTS‹berschrift 6 Char,6 Char,Requirement Char,h6 Char,H61 Char,61 Char,h61 Char,Requirement1 Char,H62 Char,62 Char,h62 Char,H611 Char,611 Char,h611 Char"/>
    <w:link w:val="Heading6"/>
    <w:locked/>
    <w:rPr>
      <w:rFonts w:ascii="Arial" w:hAnsi="Arial" w:cs="Times New Roman"/>
      <w:i/>
      <w:sz w:val="22"/>
      <w:lang w:val="en-GB"/>
    </w:rPr>
  </w:style>
  <w:style w:type="character" w:customStyle="1" w:styleId="Heading7Char">
    <w:name w:val="Heading 7 Char"/>
    <w:aliases w:val="H7 Char,h7 Char,DTSÜberschrift 7 Char"/>
    <w:link w:val="Heading7"/>
    <w:locked/>
    <w:rPr>
      <w:rFonts w:ascii="Arial" w:hAnsi="Arial" w:cs="Times New Roman"/>
      <w:lang w:val="en-GB"/>
    </w:rPr>
  </w:style>
  <w:style w:type="character" w:customStyle="1" w:styleId="Heading8Char">
    <w:name w:val="Heading 8 Char"/>
    <w:link w:val="Heading8"/>
    <w:locked/>
    <w:rPr>
      <w:rFonts w:ascii="Arial" w:hAnsi="Arial" w:cs="Times New Roman"/>
      <w:i/>
      <w:sz w:val="22"/>
      <w:lang w:val="en-GB"/>
    </w:rPr>
  </w:style>
  <w:style w:type="character" w:customStyle="1" w:styleId="Heading9Char">
    <w:name w:val="Heading 9 Char"/>
    <w:link w:val="Heading9"/>
    <w:locked/>
    <w:rPr>
      <w:rFonts w:ascii="Arial" w:hAnsi="Arial" w:cs="Times New Roman"/>
      <w:b/>
      <w:i/>
      <w:sz w:val="18"/>
      <w:lang w:val="en-GB"/>
    </w:rPr>
  </w:style>
  <w:style w:type="paragraph" w:styleId="TOC1">
    <w:name w:val="toc 1"/>
    <w:basedOn w:val="Normal"/>
    <w:next w:val="Normal"/>
    <w:autoRedefine/>
    <w:uiPriority w:val="39"/>
    <w:locked/>
    <w:rsid w:val="00970CA9"/>
  </w:style>
  <w:style w:type="paragraph" w:customStyle="1" w:styleId="level2">
    <w:name w:val="level2"/>
    <w:basedOn w:val="Normal"/>
    <w:link w:val="level2Char1"/>
    <w:rsid w:val="00EB7B9E"/>
    <w:pPr>
      <w:widowControl w:val="0"/>
      <w:numPr>
        <w:ilvl w:val="1"/>
        <w:numId w:val="13"/>
      </w:numPr>
      <w:spacing w:before="240" w:line="276" w:lineRule="auto"/>
    </w:pPr>
    <w:rPr>
      <w:sz w:val="20"/>
      <w:lang w:val="en-ZA"/>
    </w:rPr>
  </w:style>
  <w:style w:type="paragraph" w:customStyle="1" w:styleId="level3">
    <w:name w:val="level3"/>
    <w:basedOn w:val="Normal"/>
    <w:link w:val="level3CharChar"/>
    <w:rsid w:val="004E0EF8"/>
    <w:pPr>
      <w:widowControl w:val="0"/>
      <w:numPr>
        <w:ilvl w:val="2"/>
        <w:numId w:val="13"/>
      </w:numPr>
      <w:spacing w:before="240" w:line="276" w:lineRule="auto"/>
    </w:pPr>
    <w:rPr>
      <w:sz w:val="20"/>
      <w:lang w:val="en-ZA"/>
    </w:rPr>
  </w:style>
  <w:style w:type="paragraph" w:customStyle="1" w:styleId="level4">
    <w:name w:val="level4"/>
    <w:basedOn w:val="Normal"/>
    <w:rsid w:val="00A718AC"/>
    <w:pPr>
      <w:widowControl w:val="0"/>
      <w:numPr>
        <w:ilvl w:val="3"/>
        <w:numId w:val="13"/>
      </w:numPr>
      <w:spacing w:before="240" w:line="276" w:lineRule="auto"/>
    </w:pPr>
    <w:rPr>
      <w:b/>
      <w:i/>
      <w:sz w:val="20"/>
      <w:lang w:val="en-ZA"/>
    </w:rPr>
  </w:style>
  <w:style w:type="paragraph" w:customStyle="1" w:styleId="level5">
    <w:name w:val="level5"/>
    <w:basedOn w:val="Normal"/>
    <w:rsid w:val="00D8763C"/>
    <w:pPr>
      <w:widowControl w:val="0"/>
      <w:numPr>
        <w:ilvl w:val="4"/>
        <w:numId w:val="13"/>
      </w:numPr>
      <w:spacing w:before="240" w:line="276" w:lineRule="auto"/>
    </w:pPr>
    <w:rPr>
      <w:sz w:val="20"/>
      <w:lang w:val="en-ZA"/>
    </w:rPr>
  </w:style>
  <w:style w:type="paragraph" w:customStyle="1" w:styleId="level1">
    <w:name w:val="level1"/>
    <w:basedOn w:val="Normal"/>
    <w:rsid w:val="008C6A2C"/>
    <w:pPr>
      <w:keepNext/>
      <w:numPr>
        <w:numId w:val="13"/>
      </w:numPr>
      <w:spacing w:before="360" w:line="360" w:lineRule="auto"/>
    </w:pPr>
    <w:rPr>
      <w:b/>
      <w:caps/>
      <w:szCs w:val="22"/>
      <w:lang w:val="en-ZA"/>
    </w:rPr>
  </w:style>
  <w:style w:type="paragraph" w:customStyle="1" w:styleId="level6">
    <w:name w:val="level6"/>
    <w:basedOn w:val="Normal"/>
    <w:rsid w:val="00A22D87"/>
    <w:pPr>
      <w:widowControl w:val="0"/>
      <w:numPr>
        <w:ilvl w:val="5"/>
        <w:numId w:val="13"/>
      </w:numPr>
      <w:spacing w:before="240" w:line="360" w:lineRule="auto"/>
    </w:pPr>
    <w:rPr>
      <w:szCs w:val="22"/>
    </w:rPr>
  </w:style>
  <w:style w:type="paragraph" w:customStyle="1" w:styleId="level7">
    <w:name w:val="level7"/>
    <w:basedOn w:val="Normal"/>
    <w:rsid w:val="00A22D87"/>
    <w:pPr>
      <w:widowControl w:val="0"/>
      <w:numPr>
        <w:ilvl w:val="6"/>
        <w:numId w:val="13"/>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next w:val="Normal"/>
    <w:autoRedefine/>
    <w:uiPriority w:val="39"/>
    <w:locked/>
    <w:rsid w:val="00970CA9"/>
    <w:pPr>
      <w:ind w:left="220"/>
    </w:p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cs="Times New Roman"/>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basedOn w:val="Normal"/>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link w:val="RD3"/>
    <w:locked/>
    <w:rsid w:val="00297FBA"/>
    <w:rPr>
      <w:rFonts w:ascii="Arial" w:hAnsi="Arial" w:cs="Times New Roman"/>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4E0EF8"/>
    <w:rPr>
      <w:rFonts w:ascii="Arial" w:hAnsi="Arial" w:cs="Times New Roman"/>
    </w:rPr>
  </w:style>
  <w:style w:type="character" w:customStyle="1" w:styleId="level2Char1">
    <w:name w:val="level2 Char1"/>
    <w:link w:val="level2"/>
    <w:locked/>
    <w:rsid w:val="00EB7B9E"/>
    <w:rPr>
      <w:rFonts w:ascii="Arial" w:hAnsi="Arial" w:cs="Times New Roman"/>
    </w:rPr>
  </w:style>
  <w:style w:type="paragraph" w:customStyle="1" w:styleId="EmailStyle931">
    <w:name w:val="EmailStyle93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1">
    <w:name w:val="Heading 4 Char1"/>
    <w:aliases w:val="h4 Char1,Exhibit Char1,H4 Char1,4 Char1,Map Title Char1,14 Char1,l4 Char1,141 Char1,h41 Char1,l41 Char1,41 Char1,142 Char1,h42 Char1,l42 Char1,h43 Char1,a. Char1,42 Char1,parapoint Char1,¶ Char1,143 Char1,h44 Char1,l43 Char1,43 Char1"/>
    <w:link w:val="Heading4"/>
    <w:locked/>
    <w:rsid w:val="00FD0A6A"/>
    <w:rPr>
      <w:rFonts w:ascii="Arial" w:hAnsi="Arial" w:cs="Times New Roman"/>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rsid w:val="00F374BD"/>
    <w:rPr>
      <w:rFonts w:cs="Times New Roman"/>
    </w:rPr>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0F7CB8"/>
    <w:pPr>
      <w:spacing w:before="240" w:line="276" w:lineRule="auto"/>
      <w:ind w:left="1701"/>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locked/>
    <w:rsid w:val="000F7CB8"/>
    <w:rPr>
      <w:rFonts w:ascii="Arial" w:hAnsi="Arial" w:cs="Times New Roman"/>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styleId="FollowedHyperlink">
    <w:name w:val="FollowedHyperlink"/>
    <w:rsid w:val="003D705A"/>
    <w:rPr>
      <w:color w:val="800080"/>
      <w:u w:val="single"/>
    </w:rPr>
  </w:style>
  <w:style w:type="paragraph" w:styleId="Revision">
    <w:name w:val="Revision"/>
    <w:hidden/>
    <w:uiPriority w:val="99"/>
    <w:semiHidden/>
    <w:rsid w:val="009C79B8"/>
    <w:rPr>
      <w:rFonts w:ascii="Arial" w:hAnsi="Arial" w:cs="Times New Roman"/>
      <w:sz w:val="22"/>
      <w:lang w:val="en-GB"/>
    </w:rPr>
  </w:style>
  <w:style w:type="table" w:customStyle="1" w:styleId="TableGrid1">
    <w:name w:val="Table Grid1"/>
    <w:basedOn w:val="TableNormal"/>
    <w:next w:val="TableGrid"/>
    <w:uiPriority w:val="59"/>
    <w:rsid w:val="00EB5737"/>
    <w:rPr>
      <w:rFonts w:ascii="Arial" w:hAnsi="Arial" w:cs="Arial"/>
      <w:sz w:val="24"/>
      <w:szCs w:val="24"/>
    </w:rPr>
    <w:tblPr>
      <w:tblInd w:w="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CellMar>
        <w:top w:w="0" w:type="dxa"/>
        <w:left w:w="108" w:type="dxa"/>
        <w:bottom w:w="0" w:type="dxa"/>
        <w:right w:w="108" w:type="dxa"/>
      </w:tblCellMar>
    </w:tblPr>
    <w:tblStylePr w:type="firstRow">
      <w:rPr>
        <w:rFonts w:ascii="Arial" w:hAnsi="Arial" w:cs="Arial"/>
        <w:b/>
        <w:bCs/>
        <w:sz w:val="24"/>
        <w:szCs w:val="24"/>
      </w:rPr>
      <w:tblPr/>
      <w:tcPr>
        <w:shd w:val="clear" w:color="auto" w:fill="D9D9D9"/>
      </w:tcPr>
    </w:tblStylePr>
    <w:tblStylePr w:type="firstCol">
      <w:rPr>
        <w:rFonts w:ascii="Arial" w:hAnsi="Arial" w:cs="Arial"/>
        <w:b/>
        <w:bCs/>
        <w:sz w:val="22"/>
        <w:szCs w:val="22"/>
      </w:rPr>
    </w:tblStylePr>
  </w:style>
  <w:style w:type="paragraph" w:customStyle="1" w:styleId="ISBullet1">
    <w:name w:val="IS Bullet 1"/>
    <w:rsid w:val="007120DF"/>
    <w:pPr>
      <w:numPr>
        <w:numId w:val="12"/>
      </w:numPr>
      <w:spacing w:line="300" w:lineRule="exact"/>
      <w:jc w:val="both"/>
    </w:pPr>
    <w:rPr>
      <w:rFonts w:ascii="Arial" w:hAnsi="Arial" w:cs="Arial"/>
      <w:spacing w:val="10"/>
      <w:lang w:val="en-GB" w:eastAsia="en-US"/>
    </w:rPr>
  </w:style>
  <w:style w:type="paragraph" w:customStyle="1" w:styleId="ISBullet2">
    <w:name w:val="IS Bullet 2"/>
    <w:rsid w:val="007120DF"/>
    <w:pPr>
      <w:numPr>
        <w:ilvl w:val="1"/>
        <w:numId w:val="12"/>
      </w:numPr>
      <w:spacing w:line="300" w:lineRule="exact"/>
      <w:jc w:val="both"/>
    </w:pPr>
    <w:rPr>
      <w:rFonts w:ascii="Arial" w:hAnsi="Arial" w:cs="Arial"/>
      <w:spacing w:val="10"/>
      <w:lang w:val="en-GB" w:eastAsia="en-US"/>
    </w:rPr>
  </w:style>
  <w:style w:type="paragraph" w:customStyle="1" w:styleId="ISBullet3">
    <w:name w:val="IS Bullet 3"/>
    <w:rsid w:val="007120DF"/>
    <w:pPr>
      <w:numPr>
        <w:ilvl w:val="2"/>
        <w:numId w:val="12"/>
      </w:numPr>
      <w:spacing w:line="300" w:lineRule="exact"/>
    </w:pPr>
    <w:rPr>
      <w:rFonts w:ascii="Arial" w:hAnsi="Arial" w:cs="Arial"/>
      <w:spacing w:val="10"/>
      <w:lang w:val="en-GB" w:eastAsia="en-US"/>
    </w:rPr>
  </w:style>
  <w:style w:type="paragraph" w:customStyle="1" w:styleId="ISBullet4">
    <w:name w:val="IS Bullet 4"/>
    <w:rsid w:val="007120DF"/>
    <w:pPr>
      <w:numPr>
        <w:ilvl w:val="3"/>
        <w:numId w:val="12"/>
      </w:numPr>
      <w:spacing w:line="300" w:lineRule="exact"/>
      <w:jc w:val="both"/>
    </w:pPr>
    <w:rPr>
      <w:rFonts w:ascii="Arial" w:hAnsi="Arial" w:cs="Arial"/>
      <w:spacing w:val="10"/>
      <w:lang w:val="en-GB" w:eastAsia="en-US"/>
    </w:rPr>
  </w:style>
  <w:style w:type="paragraph" w:customStyle="1" w:styleId="ISBullet5">
    <w:name w:val="IS Bullet 5"/>
    <w:rsid w:val="007120DF"/>
    <w:pPr>
      <w:numPr>
        <w:ilvl w:val="4"/>
        <w:numId w:val="12"/>
      </w:numPr>
      <w:spacing w:line="300" w:lineRule="exact"/>
      <w:jc w:val="both"/>
    </w:pPr>
    <w:rPr>
      <w:rFonts w:ascii="Arial" w:hAnsi="Arial" w:cs="Arial"/>
      <w:spacing w:val="10"/>
      <w:lang w:val="en-GB" w:eastAsia="en-US"/>
    </w:rPr>
  </w:style>
  <w:style w:type="paragraph" w:customStyle="1" w:styleId="ISBullet6">
    <w:name w:val="IS Bullet 6"/>
    <w:rsid w:val="007120DF"/>
    <w:pPr>
      <w:numPr>
        <w:ilvl w:val="5"/>
        <w:numId w:val="12"/>
      </w:numPr>
      <w:spacing w:line="300" w:lineRule="exact"/>
      <w:jc w:val="both"/>
    </w:pPr>
    <w:rPr>
      <w:rFonts w:ascii="Arial" w:hAnsi="Arial" w:cs="Arial"/>
      <w:spacing w:val="10"/>
      <w:lang w:val="en-GB" w:eastAsia="en-US"/>
    </w:rPr>
  </w:style>
  <w:style w:type="paragraph" w:customStyle="1" w:styleId="ISBullet7">
    <w:name w:val="IS Bullet 7"/>
    <w:rsid w:val="007120DF"/>
    <w:pPr>
      <w:numPr>
        <w:ilvl w:val="6"/>
        <w:numId w:val="12"/>
      </w:numPr>
      <w:spacing w:line="300" w:lineRule="exact"/>
      <w:jc w:val="both"/>
    </w:pPr>
    <w:rPr>
      <w:rFonts w:ascii="Arial" w:hAnsi="Arial" w:cs="Arial"/>
      <w:spacing w:val="10"/>
      <w:lang w:val="en-GB" w:eastAsia="en-US"/>
    </w:rPr>
  </w:style>
  <w:style w:type="paragraph" w:customStyle="1" w:styleId="ISBullet8">
    <w:name w:val="IS Bullet 8"/>
    <w:rsid w:val="007120DF"/>
    <w:pPr>
      <w:numPr>
        <w:ilvl w:val="7"/>
        <w:numId w:val="12"/>
      </w:numPr>
      <w:spacing w:line="300" w:lineRule="exact"/>
      <w:jc w:val="both"/>
    </w:pPr>
    <w:rPr>
      <w:rFonts w:ascii="Arial" w:hAnsi="Arial" w:cs="Arial"/>
      <w:spacing w:val="10"/>
      <w:lang w:val="en-GB" w:eastAsia="en-US"/>
    </w:rPr>
  </w:style>
  <w:style w:type="paragraph" w:customStyle="1" w:styleId="ISBullet9">
    <w:name w:val="IS Bullet 9"/>
    <w:rsid w:val="007120DF"/>
    <w:pPr>
      <w:numPr>
        <w:ilvl w:val="8"/>
        <w:numId w:val="12"/>
      </w:numPr>
      <w:spacing w:line="300" w:lineRule="exact"/>
      <w:jc w:val="both"/>
    </w:pPr>
    <w:rPr>
      <w:rFonts w:ascii="Arial" w:hAnsi="Arial" w:cs="Arial"/>
      <w:spacing w:val="10"/>
      <w:lang w:val="en-GB" w:eastAsia="en-US"/>
    </w:rPr>
  </w:style>
  <w:style w:type="paragraph" w:styleId="FootnoteText">
    <w:name w:val="footnote text"/>
    <w:basedOn w:val="Normal"/>
    <w:link w:val="FootnoteTextChar"/>
    <w:rsid w:val="007A1865"/>
    <w:rPr>
      <w:sz w:val="20"/>
    </w:rPr>
  </w:style>
  <w:style w:type="character" w:customStyle="1" w:styleId="FootnoteTextChar">
    <w:name w:val="Footnote Text Char"/>
    <w:link w:val="FootnoteText"/>
    <w:rsid w:val="007A1865"/>
    <w:rPr>
      <w:rFonts w:ascii="Arial" w:hAnsi="Arial" w:cs="Times New Roman"/>
      <w:lang w:val="en-GB"/>
    </w:rPr>
  </w:style>
  <w:style w:type="character" w:styleId="FootnoteReference">
    <w:name w:val="footnote reference"/>
    <w:rsid w:val="007A18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W1)"/>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14941"/>
    <w:pPr>
      <w:jc w:val="both"/>
    </w:pPr>
    <w:rPr>
      <w:rFonts w:ascii="Arial" w:hAnsi="Arial" w:cs="Times New Roman"/>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link w:val="Heading1Char"/>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
    <w:basedOn w:val="Normal"/>
    <w:next w:val="Normal"/>
    <w:link w:val="Heading2Char"/>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
    <w:basedOn w:val="Normal"/>
    <w:next w:val="Normal"/>
    <w:link w:val="Heading4Char1"/>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link w:val="Heading5Char"/>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link w:val="Heading6Char"/>
    <w:qFormat/>
    <w:rsid w:val="00A22D87"/>
    <w:pPr>
      <w:numPr>
        <w:ilvl w:val="5"/>
        <w:numId w:val="8"/>
      </w:numPr>
      <w:spacing w:before="240" w:after="60"/>
      <w:outlineLvl w:val="5"/>
    </w:pPr>
    <w:rPr>
      <w:i/>
    </w:rPr>
  </w:style>
  <w:style w:type="paragraph" w:styleId="Heading7">
    <w:name w:val="heading 7"/>
    <w:aliases w:val="H7,h7,DTSÜberschrift 7"/>
    <w:basedOn w:val="Normal"/>
    <w:next w:val="Normal"/>
    <w:link w:val="Heading7Char"/>
    <w:qFormat/>
    <w:rsid w:val="00A22D87"/>
    <w:pPr>
      <w:numPr>
        <w:ilvl w:val="6"/>
        <w:numId w:val="8"/>
      </w:numPr>
      <w:spacing w:before="240" w:after="60"/>
      <w:outlineLvl w:val="6"/>
    </w:pPr>
    <w:rPr>
      <w:sz w:val="20"/>
    </w:rPr>
  </w:style>
  <w:style w:type="paragraph" w:styleId="Heading8">
    <w:name w:val="heading 8"/>
    <w:basedOn w:val="Normal"/>
    <w:next w:val="Normal"/>
    <w:link w:val="Heading8Char"/>
    <w:qFormat/>
    <w:rsid w:val="00A22D87"/>
    <w:pPr>
      <w:numPr>
        <w:ilvl w:val="7"/>
        <w:numId w:val="8"/>
      </w:numPr>
      <w:spacing w:before="240" w:after="60"/>
      <w:outlineLvl w:val="7"/>
    </w:pPr>
    <w:rPr>
      <w:i/>
    </w:rPr>
  </w:style>
  <w:style w:type="paragraph" w:styleId="Heading9">
    <w:name w:val="heading 9"/>
    <w:basedOn w:val="Normal"/>
    <w:next w:val="Normal"/>
    <w:link w:val="Heading9Char"/>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1 Char,H1 Char,main title Char,Heading A Char,Heading1 Char,H1-Heading 1 Char,1 Char,h1 Char,Header 1 Char,Legal Line 1 Char,head 1 Char,list 1 Char,II+ Char,I Char,Head 1 (Chapter heading) Char,Heading No. L1 Char"/>
    <w:link w:val="Heading1"/>
    <w:locked/>
    <w:rPr>
      <w:rFonts w:ascii="Arial" w:hAnsi="Arial" w:cs="Times New Roman"/>
      <w:b/>
      <w:caps/>
      <w:kern w:val="28"/>
      <w:sz w:val="24"/>
      <w:lang w:val="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locked/>
    <w:rPr>
      <w:rFonts w:ascii="Arial" w:hAnsi="Arial" w:cs="Times New Roman"/>
      <w:b/>
      <w:i/>
      <w:sz w:val="22"/>
      <w:lang w:val="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locked/>
    <w:rPr>
      <w:rFonts w:ascii="Arial" w:hAnsi="Arial" w:cs="Times New Roman"/>
      <w:sz w:val="22"/>
      <w:lang w:val="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
    <w:semiHidden/>
    <w:locked/>
    <w:rPr>
      <w:rFonts w:ascii="Calibri" w:hAnsi="Calibri" w:cs="Times New Roman"/>
      <w:b/>
      <w:bCs/>
      <w:sz w:val="28"/>
      <w:szCs w:val="28"/>
      <w:lang w:val="en-GB" w:eastAsia="x-none"/>
    </w:rPr>
  </w:style>
  <w:style w:type="character" w:customStyle="1" w:styleId="Heading5Char">
    <w:name w:val="Heading 5 Char"/>
    <w:aliases w:val="Heading 5prop Char,Block Label Char,H5 Char,h5 Char"/>
    <w:link w:val="Heading5"/>
    <w:locked/>
    <w:rPr>
      <w:rFonts w:ascii="Arial" w:hAnsi="Arial" w:cs="Times New Roman"/>
      <w:sz w:val="22"/>
      <w:lang w:val="en-GB"/>
    </w:rPr>
  </w:style>
  <w:style w:type="character" w:customStyle="1" w:styleId="Heading6Char">
    <w:name w:val="Heading 6 Char"/>
    <w:aliases w:val="T1 Char,H6 Char,Legal Level 1. Char,sub-dash Char,sd Char,DTSÜberschrift 6 Char,DTS‹berschrift 6 Char,6 Char,Requirement Char,h6 Char,H61 Char,61 Char,h61 Char,Requirement1 Char,H62 Char,62 Char,h62 Char,H611 Char,611 Char,h611 Char"/>
    <w:link w:val="Heading6"/>
    <w:locked/>
    <w:rPr>
      <w:rFonts w:ascii="Arial" w:hAnsi="Arial" w:cs="Times New Roman"/>
      <w:i/>
      <w:sz w:val="22"/>
      <w:lang w:val="en-GB"/>
    </w:rPr>
  </w:style>
  <w:style w:type="character" w:customStyle="1" w:styleId="Heading7Char">
    <w:name w:val="Heading 7 Char"/>
    <w:aliases w:val="H7 Char,h7 Char,DTSÜberschrift 7 Char"/>
    <w:link w:val="Heading7"/>
    <w:locked/>
    <w:rPr>
      <w:rFonts w:ascii="Arial" w:hAnsi="Arial" w:cs="Times New Roman"/>
      <w:lang w:val="en-GB"/>
    </w:rPr>
  </w:style>
  <w:style w:type="character" w:customStyle="1" w:styleId="Heading8Char">
    <w:name w:val="Heading 8 Char"/>
    <w:link w:val="Heading8"/>
    <w:locked/>
    <w:rPr>
      <w:rFonts w:ascii="Arial" w:hAnsi="Arial" w:cs="Times New Roman"/>
      <w:i/>
      <w:sz w:val="22"/>
      <w:lang w:val="en-GB"/>
    </w:rPr>
  </w:style>
  <w:style w:type="character" w:customStyle="1" w:styleId="Heading9Char">
    <w:name w:val="Heading 9 Char"/>
    <w:link w:val="Heading9"/>
    <w:locked/>
    <w:rPr>
      <w:rFonts w:ascii="Arial" w:hAnsi="Arial" w:cs="Times New Roman"/>
      <w:b/>
      <w:i/>
      <w:sz w:val="18"/>
      <w:lang w:val="en-GB"/>
    </w:rPr>
  </w:style>
  <w:style w:type="paragraph" w:styleId="TOC1">
    <w:name w:val="toc 1"/>
    <w:basedOn w:val="Normal"/>
    <w:next w:val="Normal"/>
    <w:autoRedefine/>
    <w:uiPriority w:val="39"/>
    <w:locked/>
    <w:rsid w:val="00970CA9"/>
  </w:style>
  <w:style w:type="paragraph" w:customStyle="1" w:styleId="level2">
    <w:name w:val="level2"/>
    <w:basedOn w:val="Normal"/>
    <w:link w:val="level2Char1"/>
    <w:rsid w:val="00EB7B9E"/>
    <w:pPr>
      <w:widowControl w:val="0"/>
      <w:numPr>
        <w:ilvl w:val="1"/>
        <w:numId w:val="13"/>
      </w:numPr>
      <w:spacing w:before="240" w:line="276" w:lineRule="auto"/>
    </w:pPr>
    <w:rPr>
      <w:sz w:val="20"/>
      <w:lang w:val="en-ZA"/>
    </w:rPr>
  </w:style>
  <w:style w:type="paragraph" w:customStyle="1" w:styleId="level3">
    <w:name w:val="level3"/>
    <w:basedOn w:val="Normal"/>
    <w:link w:val="level3CharChar"/>
    <w:rsid w:val="004E0EF8"/>
    <w:pPr>
      <w:widowControl w:val="0"/>
      <w:numPr>
        <w:ilvl w:val="2"/>
        <w:numId w:val="13"/>
      </w:numPr>
      <w:spacing w:before="240" w:line="276" w:lineRule="auto"/>
    </w:pPr>
    <w:rPr>
      <w:sz w:val="20"/>
      <w:lang w:val="en-ZA"/>
    </w:rPr>
  </w:style>
  <w:style w:type="paragraph" w:customStyle="1" w:styleId="level4">
    <w:name w:val="level4"/>
    <w:basedOn w:val="Normal"/>
    <w:rsid w:val="00A718AC"/>
    <w:pPr>
      <w:widowControl w:val="0"/>
      <w:numPr>
        <w:ilvl w:val="3"/>
        <w:numId w:val="13"/>
      </w:numPr>
      <w:spacing w:before="240" w:line="276" w:lineRule="auto"/>
    </w:pPr>
    <w:rPr>
      <w:b/>
      <w:i/>
      <w:sz w:val="20"/>
      <w:lang w:val="en-ZA"/>
    </w:rPr>
  </w:style>
  <w:style w:type="paragraph" w:customStyle="1" w:styleId="level5">
    <w:name w:val="level5"/>
    <w:basedOn w:val="Normal"/>
    <w:rsid w:val="00D8763C"/>
    <w:pPr>
      <w:widowControl w:val="0"/>
      <w:numPr>
        <w:ilvl w:val="4"/>
        <w:numId w:val="13"/>
      </w:numPr>
      <w:spacing w:before="240" w:line="276" w:lineRule="auto"/>
    </w:pPr>
    <w:rPr>
      <w:sz w:val="20"/>
      <w:lang w:val="en-ZA"/>
    </w:rPr>
  </w:style>
  <w:style w:type="paragraph" w:customStyle="1" w:styleId="level1">
    <w:name w:val="level1"/>
    <w:basedOn w:val="Normal"/>
    <w:rsid w:val="008C6A2C"/>
    <w:pPr>
      <w:keepNext/>
      <w:numPr>
        <w:numId w:val="13"/>
      </w:numPr>
      <w:spacing w:before="360" w:line="360" w:lineRule="auto"/>
    </w:pPr>
    <w:rPr>
      <w:b/>
      <w:caps/>
      <w:szCs w:val="22"/>
      <w:lang w:val="en-ZA"/>
    </w:rPr>
  </w:style>
  <w:style w:type="paragraph" w:customStyle="1" w:styleId="level6">
    <w:name w:val="level6"/>
    <w:basedOn w:val="Normal"/>
    <w:rsid w:val="00A22D87"/>
    <w:pPr>
      <w:widowControl w:val="0"/>
      <w:numPr>
        <w:ilvl w:val="5"/>
        <w:numId w:val="13"/>
      </w:numPr>
      <w:spacing w:before="240" w:line="360" w:lineRule="auto"/>
    </w:pPr>
    <w:rPr>
      <w:szCs w:val="22"/>
    </w:rPr>
  </w:style>
  <w:style w:type="paragraph" w:customStyle="1" w:styleId="level7">
    <w:name w:val="level7"/>
    <w:basedOn w:val="Normal"/>
    <w:rsid w:val="00A22D87"/>
    <w:pPr>
      <w:widowControl w:val="0"/>
      <w:numPr>
        <w:ilvl w:val="6"/>
        <w:numId w:val="13"/>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next w:val="Normal"/>
    <w:autoRedefine/>
    <w:uiPriority w:val="39"/>
    <w:locked/>
    <w:rsid w:val="00970CA9"/>
    <w:pPr>
      <w:ind w:left="220"/>
    </w:p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cs="Times New Roman"/>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basedOn w:val="Normal"/>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link w:val="RD3"/>
    <w:locked/>
    <w:rsid w:val="00297FBA"/>
    <w:rPr>
      <w:rFonts w:ascii="Arial" w:hAnsi="Arial" w:cs="Times New Roman"/>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4E0EF8"/>
    <w:rPr>
      <w:rFonts w:ascii="Arial" w:hAnsi="Arial" w:cs="Times New Roman"/>
    </w:rPr>
  </w:style>
  <w:style w:type="character" w:customStyle="1" w:styleId="level2Char1">
    <w:name w:val="level2 Char1"/>
    <w:link w:val="level2"/>
    <w:locked/>
    <w:rsid w:val="00EB7B9E"/>
    <w:rPr>
      <w:rFonts w:ascii="Arial" w:hAnsi="Arial" w:cs="Times New Roman"/>
    </w:rPr>
  </w:style>
  <w:style w:type="paragraph" w:customStyle="1" w:styleId="EmailStyle931">
    <w:name w:val="EmailStyle93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1">
    <w:name w:val="Heading 4 Char1"/>
    <w:aliases w:val="h4 Char1,Exhibit Char1,H4 Char1,4 Char1,Map Title Char1,14 Char1,l4 Char1,141 Char1,h41 Char1,l41 Char1,41 Char1,142 Char1,h42 Char1,l42 Char1,h43 Char1,a. Char1,42 Char1,parapoint Char1,¶ Char1,143 Char1,h44 Char1,l43 Char1,43 Char1"/>
    <w:link w:val="Heading4"/>
    <w:locked/>
    <w:rsid w:val="00FD0A6A"/>
    <w:rPr>
      <w:rFonts w:ascii="Arial" w:hAnsi="Arial" w:cs="Times New Roman"/>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rsid w:val="00F374BD"/>
    <w:rPr>
      <w:rFonts w:cs="Times New Roman"/>
    </w:rPr>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0F7CB8"/>
    <w:pPr>
      <w:spacing w:before="240" w:line="276" w:lineRule="auto"/>
      <w:ind w:left="1701"/>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locked/>
    <w:rsid w:val="000F7CB8"/>
    <w:rPr>
      <w:rFonts w:ascii="Arial" w:hAnsi="Arial" w:cs="Times New Roman"/>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styleId="FollowedHyperlink">
    <w:name w:val="FollowedHyperlink"/>
    <w:rsid w:val="003D705A"/>
    <w:rPr>
      <w:color w:val="800080"/>
      <w:u w:val="single"/>
    </w:rPr>
  </w:style>
  <w:style w:type="paragraph" w:styleId="Revision">
    <w:name w:val="Revision"/>
    <w:hidden/>
    <w:uiPriority w:val="99"/>
    <w:semiHidden/>
    <w:rsid w:val="009C79B8"/>
    <w:rPr>
      <w:rFonts w:ascii="Arial" w:hAnsi="Arial" w:cs="Times New Roman"/>
      <w:sz w:val="22"/>
      <w:lang w:val="en-GB"/>
    </w:rPr>
  </w:style>
  <w:style w:type="table" w:customStyle="1" w:styleId="TableGrid1">
    <w:name w:val="Table Grid1"/>
    <w:basedOn w:val="TableNormal"/>
    <w:next w:val="TableGrid"/>
    <w:uiPriority w:val="59"/>
    <w:rsid w:val="00EB5737"/>
    <w:rPr>
      <w:rFonts w:ascii="Arial" w:hAnsi="Arial" w:cs="Arial"/>
      <w:sz w:val="24"/>
      <w:szCs w:val="24"/>
    </w:rPr>
    <w:tblPr>
      <w:tblInd w:w="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CellMar>
        <w:top w:w="0" w:type="dxa"/>
        <w:left w:w="108" w:type="dxa"/>
        <w:bottom w:w="0" w:type="dxa"/>
        <w:right w:w="108" w:type="dxa"/>
      </w:tblCellMar>
    </w:tblPr>
    <w:tblStylePr w:type="firstRow">
      <w:rPr>
        <w:rFonts w:ascii="Arial" w:hAnsi="Arial" w:cs="Arial"/>
        <w:b/>
        <w:bCs/>
        <w:sz w:val="24"/>
        <w:szCs w:val="24"/>
      </w:rPr>
      <w:tblPr/>
      <w:tcPr>
        <w:shd w:val="clear" w:color="auto" w:fill="D9D9D9"/>
      </w:tcPr>
    </w:tblStylePr>
    <w:tblStylePr w:type="firstCol">
      <w:rPr>
        <w:rFonts w:ascii="Arial" w:hAnsi="Arial" w:cs="Arial"/>
        <w:b/>
        <w:bCs/>
        <w:sz w:val="22"/>
        <w:szCs w:val="22"/>
      </w:rPr>
    </w:tblStylePr>
  </w:style>
  <w:style w:type="paragraph" w:customStyle="1" w:styleId="ISBullet1">
    <w:name w:val="IS Bullet 1"/>
    <w:rsid w:val="007120DF"/>
    <w:pPr>
      <w:numPr>
        <w:numId w:val="12"/>
      </w:numPr>
      <w:spacing w:line="300" w:lineRule="exact"/>
      <w:jc w:val="both"/>
    </w:pPr>
    <w:rPr>
      <w:rFonts w:ascii="Arial" w:hAnsi="Arial" w:cs="Arial"/>
      <w:spacing w:val="10"/>
      <w:lang w:val="en-GB" w:eastAsia="en-US"/>
    </w:rPr>
  </w:style>
  <w:style w:type="paragraph" w:customStyle="1" w:styleId="ISBullet2">
    <w:name w:val="IS Bullet 2"/>
    <w:rsid w:val="007120DF"/>
    <w:pPr>
      <w:numPr>
        <w:ilvl w:val="1"/>
        <w:numId w:val="12"/>
      </w:numPr>
      <w:spacing w:line="300" w:lineRule="exact"/>
      <w:jc w:val="both"/>
    </w:pPr>
    <w:rPr>
      <w:rFonts w:ascii="Arial" w:hAnsi="Arial" w:cs="Arial"/>
      <w:spacing w:val="10"/>
      <w:lang w:val="en-GB" w:eastAsia="en-US"/>
    </w:rPr>
  </w:style>
  <w:style w:type="paragraph" w:customStyle="1" w:styleId="ISBullet3">
    <w:name w:val="IS Bullet 3"/>
    <w:rsid w:val="007120DF"/>
    <w:pPr>
      <w:numPr>
        <w:ilvl w:val="2"/>
        <w:numId w:val="12"/>
      </w:numPr>
      <w:spacing w:line="300" w:lineRule="exact"/>
    </w:pPr>
    <w:rPr>
      <w:rFonts w:ascii="Arial" w:hAnsi="Arial" w:cs="Arial"/>
      <w:spacing w:val="10"/>
      <w:lang w:val="en-GB" w:eastAsia="en-US"/>
    </w:rPr>
  </w:style>
  <w:style w:type="paragraph" w:customStyle="1" w:styleId="ISBullet4">
    <w:name w:val="IS Bullet 4"/>
    <w:rsid w:val="007120DF"/>
    <w:pPr>
      <w:numPr>
        <w:ilvl w:val="3"/>
        <w:numId w:val="12"/>
      </w:numPr>
      <w:spacing w:line="300" w:lineRule="exact"/>
      <w:jc w:val="both"/>
    </w:pPr>
    <w:rPr>
      <w:rFonts w:ascii="Arial" w:hAnsi="Arial" w:cs="Arial"/>
      <w:spacing w:val="10"/>
      <w:lang w:val="en-GB" w:eastAsia="en-US"/>
    </w:rPr>
  </w:style>
  <w:style w:type="paragraph" w:customStyle="1" w:styleId="ISBullet5">
    <w:name w:val="IS Bullet 5"/>
    <w:rsid w:val="007120DF"/>
    <w:pPr>
      <w:numPr>
        <w:ilvl w:val="4"/>
        <w:numId w:val="12"/>
      </w:numPr>
      <w:spacing w:line="300" w:lineRule="exact"/>
      <w:jc w:val="both"/>
    </w:pPr>
    <w:rPr>
      <w:rFonts w:ascii="Arial" w:hAnsi="Arial" w:cs="Arial"/>
      <w:spacing w:val="10"/>
      <w:lang w:val="en-GB" w:eastAsia="en-US"/>
    </w:rPr>
  </w:style>
  <w:style w:type="paragraph" w:customStyle="1" w:styleId="ISBullet6">
    <w:name w:val="IS Bullet 6"/>
    <w:rsid w:val="007120DF"/>
    <w:pPr>
      <w:numPr>
        <w:ilvl w:val="5"/>
        <w:numId w:val="12"/>
      </w:numPr>
      <w:spacing w:line="300" w:lineRule="exact"/>
      <w:jc w:val="both"/>
    </w:pPr>
    <w:rPr>
      <w:rFonts w:ascii="Arial" w:hAnsi="Arial" w:cs="Arial"/>
      <w:spacing w:val="10"/>
      <w:lang w:val="en-GB" w:eastAsia="en-US"/>
    </w:rPr>
  </w:style>
  <w:style w:type="paragraph" w:customStyle="1" w:styleId="ISBullet7">
    <w:name w:val="IS Bullet 7"/>
    <w:rsid w:val="007120DF"/>
    <w:pPr>
      <w:numPr>
        <w:ilvl w:val="6"/>
        <w:numId w:val="12"/>
      </w:numPr>
      <w:spacing w:line="300" w:lineRule="exact"/>
      <w:jc w:val="both"/>
    </w:pPr>
    <w:rPr>
      <w:rFonts w:ascii="Arial" w:hAnsi="Arial" w:cs="Arial"/>
      <w:spacing w:val="10"/>
      <w:lang w:val="en-GB" w:eastAsia="en-US"/>
    </w:rPr>
  </w:style>
  <w:style w:type="paragraph" w:customStyle="1" w:styleId="ISBullet8">
    <w:name w:val="IS Bullet 8"/>
    <w:rsid w:val="007120DF"/>
    <w:pPr>
      <w:numPr>
        <w:ilvl w:val="7"/>
        <w:numId w:val="12"/>
      </w:numPr>
      <w:spacing w:line="300" w:lineRule="exact"/>
      <w:jc w:val="both"/>
    </w:pPr>
    <w:rPr>
      <w:rFonts w:ascii="Arial" w:hAnsi="Arial" w:cs="Arial"/>
      <w:spacing w:val="10"/>
      <w:lang w:val="en-GB" w:eastAsia="en-US"/>
    </w:rPr>
  </w:style>
  <w:style w:type="paragraph" w:customStyle="1" w:styleId="ISBullet9">
    <w:name w:val="IS Bullet 9"/>
    <w:rsid w:val="007120DF"/>
    <w:pPr>
      <w:numPr>
        <w:ilvl w:val="8"/>
        <w:numId w:val="12"/>
      </w:numPr>
      <w:spacing w:line="300" w:lineRule="exact"/>
      <w:jc w:val="both"/>
    </w:pPr>
    <w:rPr>
      <w:rFonts w:ascii="Arial" w:hAnsi="Arial" w:cs="Arial"/>
      <w:spacing w:val="10"/>
      <w:lang w:val="en-GB" w:eastAsia="en-US"/>
    </w:rPr>
  </w:style>
  <w:style w:type="paragraph" w:styleId="FootnoteText">
    <w:name w:val="footnote text"/>
    <w:basedOn w:val="Normal"/>
    <w:link w:val="FootnoteTextChar"/>
    <w:rsid w:val="007A1865"/>
    <w:rPr>
      <w:sz w:val="20"/>
    </w:rPr>
  </w:style>
  <w:style w:type="character" w:customStyle="1" w:styleId="FootnoteTextChar">
    <w:name w:val="Footnote Text Char"/>
    <w:link w:val="FootnoteText"/>
    <w:rsid w:val="007A1865"/>
    <w:rPr>
      <w:rFonts w:ascii="Arial" w:hAnsi="Arial" w:cs="Times New Roman"/>
      <w:lang w:val="en-GB"/>
    </w:rPr>
  </w:style>
  <w:style w:type="character" w:styleId="FootnoteReference">
    <w:name w:val="footnote reference"/>
    <w:rsid w:val="007A18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80483541">
      <w:bodyDiv w:val="1"/>
      <w:marLeft w:val="0"/>
      <w:marRight w:val="0"/>
      <w:marTop w:val="0"/>
      <w:marBottom w:val="0"/>
      <w:divBdr>
        <w:top w:val="none" w:sz="0" w:space="0" w:color="auto"/>
        <w:left w:val="none" w:sz="0" w:space="0" w:color="auto"/>
        <w:bottom w:val="none" w:sz="0" w:space="0" w:color="auto"/>
        <w:right w:val="none" w:sz="0" w:space="0" w:color="auto"/>
      </w:divBdr>
    </w:div>
    <w:div w:id="951280638">
      <w:bodyDiv w:val="1"/>
      <w:marLeft w:val="0"/>
      <w:marRight w:val="0"/>
      <w:marTop w:val="0"/>
      <w:marBottom w:val="0"/>
      <w:divBdr>
        <w:top w:val="none" w:sz="0" w:space="0" w:color="auto"/>
        <w:left w:val="none" w:sz="0" w:space="0" w:color="auto"/>
        <w:bottom w:val="none" w:sz="0" w:space="0" w:color="auto"/>
        <w:right w:val="none" w:sz="0" w:space="0" w:color="auto"/>
      </w:divBdr>
    </w:div>
    <w:div w:id="968439749">
      <w:bodyDiv w:val="1"/>
      <w:marLeft w:val="0"/>
      <w:marRight w:val="0"/>
      <w:marTop w:val="0"/>
      <w:marBottom w:val="0"/>
      <w:divBdr>
        <w:top w:val="none" w:sz="0" w:space="0" w:color="auto"/>
        <w:left w:val="none" w:sz="0" w:space="0" w:color="auto"/>
        <w:bottom w:val="none" w:sz="0" w:space="0" w:color="auto"/>
        <w:right w:val="none" w:sz="0" w:space="0" w:color="auto"/>
      </w:divBdr>
    </w:div>
    <w:div w:id="1167597337">
      <w:bodyDiv w:val="1"/>
      <w:marLeft w:val="0"/>
      <w:marRight w:val="0"/>
      <w:marTop w:val="0"/>
      <w:marBottom w:val="0"/>
      <w:divBdr>
        <w:top w:val="none" w:sz="0" w:space="0" w:color="auto"/>
        <w:left w:val="none" w:sz="0" w:space="0" w:color="auto"/>
        <w:bottom w:val="none" w:sz="0" w:space="0" w:color="auto"/>
        <w:right w:val="none" w:sz="0" w:space="0" w:color="auto"/>
      </w:divBdr>
    </w:div>
    <w:div w:id="1438478399">
      <w:bodyDiv w:val="1"/>
      <w:marLeft w:val="0"/>
      <w:marRight w:val="0"/>
      <w:marTop w:val="0"/>
      <w:marBottom w:val="0"/>
      <w:divBdr>
        <w:top w:val="none" w:sz="0" w:space="0" w:color="auto"/>
        <w:left w:val="none" w:sz="0" w:space="0" w:color="auto"/>
        <w:bottom w:val="none" w:sz="0" w:space="0" w:color="auto"/>
        <w:right w:val="none" w:sz="0" w:space="0" w:color="auto"/>
      </w:divBdr>
    </w:div>
    <w:div w:id="207620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2D2F5-C2B2-4060-859D-F4688D28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1753</Words>
  <Characters>10789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Andrea Granchelli</cp:lastModifiedBy>
  <cp:revision>2</cp:revision>
  <cp:lastPrinted>2016-07-13T05:42:00Z</cp:lastPrinted>
  <dcterms:created xsi:type="dcterms:W3CDTF">2017-05-26T05:51:00Z</dcterms:created>
  <dcterms:modified xsi:type="dcterms:W3CDTF">2017-05-26T05:51:00Z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0x0101009990048D4D7B394A91B08822CA0E4479</vt:lpwstr>
  </property>
</Properties>
</file>